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6B3B6" w14:textId="70091E04"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58240"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w:t>
      </w:r>
      <w:permStart w:id="1951036326" w:edGrp="everyone"/>
      <w:permEnd w:id="1951036326"/>
      <w:r>
        <w:rPr>
          <w:rFonts w:ascii="Arial" w:eastAsia="Arial" w:hAnsi="Arial"/>
          <w:b/>
          <w:color w:val="000000"/>
          <w:sz w:val="24"/>
        </w:rPr>
        <w:t>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63512E5C" w14:textId="564D6024" w:rsidR="00465E67" w:rsidRDefault="00465E67">
      <w:pPr>
        <w:rPr>
          <w:rFonts w:ascii="Arial" w:eastAsia="Arial" w:hAnsi="Arial"/>
          <w:color w:val="000000"/>
          <w:spacing w:val="24"/>
          <w:sz w:val="20"/>
        </w:rPr>
      </w:pPr>
      <w:r>
        <w:rPr>
          <w:rFonts w:ascii="Arial" w:eastAsia="Arial" w:hAnsi="Arial"/>
          <w:color w:val="000000"/>
          <w:spacing w:val="24"/>
          <w:sz w:val="20"/>
        </w:rPr>
        <w:br w:type="page"/>
      </w: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lastRenderedPageBreak/>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matters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2B472761"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w:t>
      </w:r>
      <w:r w:rsidRPr="00BC4AD7">
        <w:rPr>
          <w:rFonts w:ascii="Arial" w:eastAsia="Arial" w:hAnsi="Arial"/>
          <w:sz w:val="24"/>
        </w:rPr>
        <w:t xml:space="preserve">use of the </w:t>
      </w:r>
      <w:r w:rsidRPr="00BC4AD7">
        <w:rPr>
          <w:rFonts w:ascii="Arial" w:eastAsia="Arial" w:hAnsi="Arial"/>
          <w:b/>
          <w:sz w:val="24"/>
        </w:rPr>
        <w:t>National Electricity Transmission System</w:t>
      </w:r>
      <w:r w:rsidRPr="00BC4AD7">
        <w:rPr>
          <w:rFonts w:ascii="Arial" w:eastAsia="Arial" w:hAnsi="Arial"/>
          <w:sz w:val="24"/>
        </w:rPr>
        <w:t xml:space="preserve">. It is essential that the </w:t>
      </w:r>
      <w:r w:rsidRPr="00BC4AD7">
        <w:rPr>
          <w:rFonts w:ascii="Arial" w:eastAsia="Arial" w:hAnsi="Arial"/>
          <w:b/>
          <w:sz w:val="24"/>
        </w:rPr>
        <w:t xml:space="preserve">Applicant </w:t>
      </w:r>
      <w:r w:rsidRPr="00BC4AD7">
        <w:rPr>
          <w:rFonts w:ascii="Arial" w:eastAsia="Arial" w:hAnsi="Arial"/>
          <w:sz w:val="24"/>
        </w:rPr>
        <w:t>should supply all information requested in this application form and that every effort should be made to ensure that such information should be accurate.</w:t>
      </w:r>
      <w:r w:rsidR="00757888" w:rsidRPr="00BC4AD7">
        <w:rPr>
          <w:rFonts w:ascii="Arial" w:eastAsia="Arial" w:hAnsi="Arial"/>
          <w:sz w:val="24"/>
        </w:rPr>
        <w:t xml:space="preserve"> </w:t>
      </w:r>
      <w:r w:rsidR="00757888" w:rsidRPr="00BC4AD7">
        <w:rPr>
          <w:rFonts w:ascii="Arial" w:hAnsi="Arial" w:cs="Arial"/>
          <w:sz w:val="24"/>
        </w:rPr>
        <w:t xml:space="preserve">Please note that in the case of a </w:t>
      </w:r>
      <w:r w:rsidR="00757888" w:rsidRPr="00BC4AD7">
        <w:rPr>
          <w:rFonts w:ascii="Arial" w:hAnsi="Arial" w:cs="Arial"/>
          <w:b/>
          <w:bCs/>
          <w:sz w:val="24"/>
        </w:rPr>
        <w:t>Gated Application</w:t>
      </w:r>
      <w:r w:rsidR="00757888" w:rsidRPr="00BC4AD7">
        <w:rPr>
          <w:rFonts w:ascii="Arial" w:hAnsi="Arial" w:cs="Arial"/>
          <w:sz w:val="24"/>
        </w:rPr>
        <w:t xml:space="preserve"> </w:t>
      </w:r>
      <w:r w:rsidR="008055C4">
        <w:rPr>
          <w:rFonts w:ascii="Arial" w:hAnsi="Arial" w:cs="Arial"/>
          <w:sz w:val="24"/>
        </w:rPr>
        <w:t xml:space="preserve">under the </w:t>
      </w:r>
      <w:r w:rsidR="008055C4" w:rsidRPr="008055C4">
        <w:rPr>
          <w:rFonts w:ascii="Arial" w:hAnsi="Arial" w:cs="Arial"/>
          <w:b/>
          <w:bCs/>
          <w:sz w:val="24"/>
        </w:rPr>
        <w:t>Gated Application and Offer Process</w:t>
      </w:r>
      <w:r w:rsidR="00DA15CE">
        <w:rPr>
          <w:rFonts w:ascii="Arial" w:hAnsi="Arial" w:cs="Arial"/>
          <w:sz w:val="24"/>
        </w:rPr>
        <w:t xml:space="preserve"> </w:t>
      </w:r>
      <w:r w:rsidR="00757888" w:rsidRPr="00BC4AD7">
        <w:rPr>
          <w:rFonts w:ascii="Arial" w:hAnsi="Arial" w:cs="Arial"/>
          <w:sz w:val="24"/>
        </w:rPr>
        <w:t xml:space="preserve">you can apply for a </w:t>
      </w:r>
      <w:r w:rsidR="00757888" w:rsidRPr="00BC4AD7">
        <w:rPr>
          <w:rFonts w:ascii="Arial" w:hAnsi="Arial" w:cs="Arial"/>
          <w:b/>
          <w:bCs/>
          <w:sz w:val="24"/>
        </w:rPr>
        <w:t>Gate 1 Offer</w:t>
      </w:r>
      <w:r w:rsidR="00757888" w:rsidRPr="00BC4AD7">
        <w:rPr>
          <w:rFonts w:ascii="Arial" w:hAnsi="Arial" w:cs="Arial"/>
          <w:sz w:val="24"/>
        </w:rPr>
        <w:t xml:space="preserve"> or </w:t>
      </w:r>
      <w:r w:rsidR="00757888" w:rsidRPr="00BC4AD7">
        <w:rPr>
          <w:rFonts w:ascii="Arial" w:hAnsi="Arial" w:cs="Arial"/>
          <w:b/>
          <w:bCs/>
          <w:sz w:val="24"/>
        </w:rPr>
        <w:t>Gate 2 Offer</w:t>
      </w:r>
      <w:r w:rsidR="00757888" w:rsidRPr="00BC4AD7">
        <w:rPr>
          <w:rFonts w:ascii="Arial" w:hAnsi="Arial" w:cs="Arial"/>
          <w:sz w:val="24"/>
        </w:rPr>
        <w:t xml:space="preserve"> and confirmation of which type of </w:t>
      </w:r>
      <w:r w:rsidR="00757888" w:rsidRPr="00BC4AD7">
        <w:rPr>
          <w:rFonts w:ascii="Arial" w:hAnsi="Arial" w:cs="Arial"/>
          <w:b/>
          <w:bCs/>
          <w:sz w:val="24"/>
        </w:rPr>
        <w:t>Offer</w:t>
      </w:r>
      <w:r w:rsidR="00757888" w:rsidRPr="00BC4AD7">
        <w:rPr>
          <w:rFonts w:ascii="Arial" w:hAnsi="Arial" w:cs="Arial"/>
          <w:sz w:val="24"/>
        </w:rPr>
        <w:t xml:space="preserve"> you are applying for is required</w:t>
      </w:r>
      <w:r w:rsidR="00757888" w:rsidRPr="00F64177">
        <w:rPr>
          <w:rFonts w:ascii="Arial" w:hAnsi="Arial" w:cs="Arial"/>
          <w:sz w:val="24"/>
        </w:rPr>
        <w:t>.</w:t>
      </w:r>
    </w:p>
    <w:p w14:paraId="3600772E"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sz w:val="24"/>
        </w:rPr>
      </w:pPr>
      <w:r w:rsidRPr="00BC4AD7">
        <w:rPr>
          <w:rFonts w:ascii="Arial" w:eastAsia="Arial" w:hAnsi="Arial"/>
          <w:sz w:val="24"/>
        </w:rPr>
        <w:t xml:space="preserve">Where </w:t>
      </w:r>
      <w:r w:rsidRPr="00BC4AD7">
        <w:rPr>
          <w:rFonts w:ascii="Arial" w:eastAsia="Arial" w:hAnsi="Arial"/>
          <w:b/>
          <w:sz w:val="24"/>
        </w:rPr>
        <w:t xml:space="preserve">The Company </w:t>
      </w:r>
      <w:r w:rsidRPr="00BC4AD7">
        <w:rPr>
          <w:rFonts w:ascii="Arial" w:eastAsia="Arial" w:hAnsi="Arial"/>
          <w:sz w:val="24"/>
        </w:rPr>
        <w:t xml:space="preserve">considers that any information provided by the </w:t>
      </w:r>
      <w:r w:rsidRPr="00BC4AD7">
        <w:rPr>
          <w:rFonts w:ascii="Arial" w:eastAsia="Arial" w:hAnsi="Arial"/>
          <w:b/>
          <w:sz w:val="24"/>
        </w:rPr>
        <w:t xml:space="preserve">Applicant </w:t>
      </w:r>
      <w:r w:rsidRPr="00BC4AD7">
        <w:rPr>
          <w:rFonts w:ascii="Arial" w:eastAsia="Arial" w:hAnsi="Arial"/>
          <w:sz w:val="24"/>
        </w:rPr>
        <w:t xml:space="preserve">is incomplete or unclear, or further information is required, the </w:t>
      </w:r>
      <w:r w:rsidRPr="00BC4AD7">
        <w:rPr>
          <w:rFonts w:ascii="Arial" w:eastAsia="Arial" w:hAnsi="Arial"/>
          <w:b/>
          <w:sz w:val="24"/>
        </w:rPr>
        <w:t xml:space="preserve">Applicant </w:t>
      </w:r>
      <w:r w:rsidRPr="00BC4AD7">
        <w:rPr>
          <w:rFonts w:ascii="Arial" w:eastAsia="Arial" w:hAnsi="Arial"/>
          <w:sz w:val="24"/>
        </w:rPr>
        <w:t xml:space="preserve">will be requested to provide further information or clarification. The provision/clarification of this information may impact on </w:t>
      </w:r>
      <w:r w:rsidRPr="00BC4AD7">
        <w:rPr>
          <w:rFonts w:ascii="Arial" w:eastAsia="Arial" w:hAnsi="Arial"/>
          <w:b/>
          <w:sz w:val="24"/>
        </w:rPr>
        <w:t xml:space="preserve">The Company’s </w:t>
      </w:r>
      <w:r w:rsidRPr="00BC4AD7">
        <w:rPr>
          <w:rFonts w:ascii="Arial" w:eastAsia="Arial" w:hAnsi="Arial"/>
          <w:sz w:val="24"/>
        </w:rPr>
        <w:t xml:space="preserve">ability to commence preparation of an </w:t>
      </w:r>
      <w:r w:rsidRPr="00BC4AD7">
        <w:rPr>
          <w:rFonts w:ascii="Arial" w:eastAsia="Arial" w:hAnsi="Arial"/>
          <w:b/>
          <w:sz w:val="24"/>
        </w:rPr>
        <w:t>Offer</w:t>
      </w:r>
      <w:r w:rsidRPr="00BC4AD7">
        <w:rPr>
          <w:rFonts w:ascii="Arial" w:eastAsia="Arial" w:hAnsi="Arial"/>
          <w:sz w:val="24"/>
        </w:rPr>
        <w:t>.</w:t>
      </w:r>
    </w:p>
    <w:p w14:paraId="4AE902FE" w14:textId="77777777"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sz w:val="24"/>
        </w:rPr>
      </w:pPr>
      <w:r w:rsidRPr="00BC4AD7">
        <w:rPr>
          <w:rFonts w:ascii="Arial" w:eastAsia="Arial" w:hAnsi="Arial"/>
          <w:sz w:val="24"/>
        </w:rPr>
        <w:t xml:space="preserve">Should there be any change in the information provided by the </w:t>
      </w:r>
      <w:r w:rsidRPr="00BC4AD7">
        <w:rPr>
          <w:rFonts w:ascii="Arial" w:eastAsia="Arial" w:hAnsi="Arial"/>
          <w:b/>
          <w:sz w:val="24"/>
        </w:rPr>
        <w:t xml:space="preserve">Applicant </w:t>
      </w:r>
      <w:r w:rsidRPr="00BC4AD7">
        <w:rPr>
          <w:rFonts w:ascii="Arial" w:eastAsia="Arial" w:hAnsi="Arial"/>
          <w:sz w:val="24"/>
        </w:rPr>
        <w:t xml:space="preserve">immediately inform </w:t>
      </w:r>
      <w:r w:rsidRPr="00BC4AD7">
        <w:rPr>
          <w:rFonts w:ascii="Arial" w:eastAsia="Arial" w:hAnsi="Arial"/>
          <w:b/>
          <w:sz w:val="24"/>
        </w:rPr>
        <w:t xml:space="preserve">The Company </w:t>
      </w:r>
      <w:r w:rsidRPr="00BC4AD7">
        <w:rPr>
          <w:rFonts w:ascii="Arial" w:eastAsia="Arial" w:hAnsi="Arial"/>
          <w:sz w:val="24"/>
        </w:rPr>
        <w:t xml:space="preserve">of such a change. Where this is a change in the information provided for Sections B to D then the </w:t>
      </w:r>
      <w:r w:rsidRPr="00BC4AD7">
        <w:rPr>
          <w:rFonts w:ascii="Arial" w:eastAsia="Arial" w:hAnsi="Arial"/>
          <w:b/>
          <w:sz w:val="24"/>
        </w:rPr>
        <w:t xml:space="preserve">Applicant </w:t>
      </w:r>
      <w:r w:rsidRPr="00BC4AD7">
        <w:rPr>
          <w:rFonts w:ascii="Arial" w:eastAsia="Arial" w:hAnsi="Arial"/>
          <w:sz w:val="24"/>
        </w:rPr>
        <w:t xml:space="preserve">should inform </w:t>
      </w:r>
      <w:r w:rsidRPr="00BC4AD7">
        <w:rPr>
          <w:rFonts w:ascii="Arial" w:eastAsia="Arial" w:hAnsi="Arial"/>
          <w:b/>
          <w:sz w:val="24"/>
        </w:rPr>
        <w:t xml:space="preserve">The Company </w:t>
      </w:r>
      <w:r w:rsidRPr="00BC4AD7">
        <w:rPr>
          <w:rFonts w:ascii="Arial" w:eastAsia="Arial" w:hAnsi="Arial"/>
          <w:sz w:val="24"/>
        </w:rPr>
        <w:t xml:space="preserve">to see if such a change can be accommodated as it is unlikely that material changes could be accommodated. If </w:t>
      </w:r>
      <w:r w:rsidRPr="00BC4AD7">
        <w:rPr>
          <w:rFonts w:ascii="Arial" w:eastAsia="Arial" w:hAnsi="Arial"/>
          <w:b/>
          <w:sz w:val="24"/>
        </w:rPr>
        <w:t xml:space="preserve">The Company </w:t>
      </w:r>
      <w:r w:rsidRPr="00BC4AD7">
        <w:rPr>
          <w:rFonts w:ascii="Arial" w:eastAsia="Arial" w:hAnsi="Arial"/>
          <w:sz w:val="24"/>
        </w:rPr>
        <w:t xml:space="preserve">cannot accommodate such a change bearing in mind the timescales within which the </w:t>
      </w:r>
      <w:r w:rsidRPr="00BC4AD7">
        <w:rPr>
          <w:rFonts w:ascii="Arial" w:eastAsia="Arial" w:hAnsi="Arial"/>
          <w:b/>
          <w:sz w:val="24"/>
        </w:rPr>
        <w:t xml:space="preserve">Offer </w:t>
      </w:r>
      <w:r w:rsidRPr="00BC4AD7">
        <w:rPr>
          <w:rFonts w:ascii="Arial" w:eastAsia="Arial" w:hAnsi="Arial"/>
          <w:sz w:val="24"/>
        </w:rPr>
        <w:t xml:space="preserve">must be made then the application will be processed on the original information although it is open to the </w:t>
      </w:r>
      <w:r w:rsidRPr="00BC4AD7">
        <w:rPr>
          <w:rFonts w:ascii="Arial" w:eastAsia="Arial" w:hAnsi="Arial"/>
          <w:b/>
          <w:sz w:val="24"/>
        </w:rPr>
        <w:t xml:space="preserve">Applicant </w:t>
      </w:r>
      <w:r w:rsidRPr="00BC4AD7">
        <w:rPr>
          <w:rFonts w:ascii="Arial" w:eastAsia="Arial" w:hAnsi="Arial"/>
          <w:sz w:val="24"/>
        </w:rPr>
        <w:t>to withdraw the application.</w:t>
      </w:r>
    </w:p>
    <w:p w14:paraId="68249799"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sz w:val="24"/>
        </w:rPr>
      </w:pPr>
      <w:r w:rsidRPr="00BC4AD7">
        <w:rPr>
          <w:rFonts w:ascii="Arial" w:eastAsia="Arial" w:hAnsi="Arial"/>
          <w:b/>
          <w:sz w:val="24"/>
        </w:rPr>
        <w:t xml:space="preserve">The Company </w:t>
      </w:r>
      <w:r w:rsidRPr="00BC4AD7">
        <w:rPr>
          <w:rFonts w:ascii="Arial" w:eastAsia="Arial" w:hAnsi="Arial"/>
          <w:sz w:val="24"/>
        </w:rPr>
        <w:t xml:space="preserve">shall charge the </w:t>
      </w:r>
      <w:r w:rsidRPr="00BC4AD7">
        <w:rPr>
          <w:rFonts w:ascii="Arial" w:eastAsia="Arial" w:hAnsi="Arial"/>
          <w:b/>
          <w:sz w:val="24"/>
        </w:rPr>
        <w:t>Applicant</w:t>
      </w:r>
      <w:r w:rsidRPr="00BC4AD7">
        <w:rPr>
          <w:rFonts w:ascii="Arial" w:eastAsia="Arial" w:hAnsi="Arial"/>
          <w:sz w:val="24"/>
        </w:rPr>
        <w:t xml:space="preserve">, and the </w:t>
      </w:r>
      <w:r w:rsidRPr="00BC4AD7">
        <w:rPr>
          <w:rFonts w:ascii="Arial" w:eastAsia="Arial" w:hAnsi="Arial"/>
          <w:b/>
          <w:sz w:val="24"/>
        </w:rPr>
        <w:t xml:space="preserve">Applicant </w:t>
      </w:r>
      <w:r w:rsidRPr="00BC4AD7">
        <w:rPr>
          <w:rFonts w:ascii="Arial" w:eastAsia="Arial" w:hAnsi="Arial"/>
          <w:sz w:val="24"/>
        </w:rPr>
        <w:t xml:space="preserve">shall pay to </w:t>
      </w:r>
      <w:r w:rsidRPr="00BC4AD7">
        <w:rPr>
          <w:rFonts w:ascii="Arial" w:eastAsia="Arial" w:hAnsi="Arial"/>
          <w:b/>
          <w:sz w:val="24"/>
        </w:rPr>
        <w:t>The Company</w:t>
      </w:r>
      <w:r w:rsidRPr="00BC4AD7">
        <w:rPr>
          <w:rFonts w:ascii="Arial" w:eastAsia="Arial" w:hAnsi="Arial"/>
          <w:sz w:val="24"/>
        </w:rPr>
        <w:t xml:space="preserve">, </w:t>
      </w:r>
      <w:r w:rsidRPr="00BC4AD7">
        <w:rPr>
          <w:rFonts w:ascii="Arial" w:eastAsia="Arial" w:hAnsi="Arial"/>
          <w:b/>
          <w:sz w:val="24"/>
        </w:rPr>
        <w:t xml:space="preserve">The Company’s </w:t>
      </w:r>
      <w:r w:rsidRPr="00BC4AD7">
        <w:rPr>
          <w:rFonts w:ascii="Arial" w:eastAsia="Arial" w:hAnsi="Arial"/>
          <w:sz w:val="24"/>
        </w:rPr>
        <w:t xml:space="preserve">Engineering Charges in relation to the application. A fee will be charged by </w:t>
      </w:r>
      <w:r w:rsidRPr="00BC4AD7">
        <w:rPr>
          <w:rFonts w:ascii="Arial" w:eastAsia="Arial" w:hAnsi="Arial"/>
          <w:b/>
          <w:sz w:val="24"/>
        </w:rPr>
        <w:t xml:space="preserve">The Company </w:t>
      </w:r>
      <w:r w:rsidRPr="00BC4AD7">
        <w:rPr>
          <w:rFonts w:ascii="Arial" w:eastAsia="Arial" w:hAnsi="Arial"/>
          <w:sz w:val="24"/>
        </w:rPr>
        <w:t xml:space="preserve">in accordance with the </w:t>
      </w:r>
      <w:r w:rsidRPr="00BC4AD7">
        <w:rPr>
          <w:rFonts w:ascii="Arial" w:eastAsia="Arial" w:hAnsi="Arial"/>
          <w:b/>
          <w:sz w:val="24"/>
        </w:rPr>
        <w:t>Charging Statements</w:t>
      </w:r>
      <w:r w:rsidRPr="00BC4AD7">
        <w:rPr>
          <w:rFonts w:ascii="Arial" w:eastAsia="Arial" w:hAnsi="Arial"/>
          <w:sz w:val="24"/>
        </w:rPr>
        <w:t>. No application will be considered until such payment has been received.</w:t>
      </w:r>
    </w:p>
    <w:p w14:paraId="3A27F021" w14:textId="77777777" w:rsidR="00F56610" w:rsidRPr="00F56610" w:rsidRDefault="00AC08C4" w:rsidP="00F56610">
      <w:pPr>
        <w:numPr>
          <w:ilvl w:val="0"/>
          <w:numId w:val="1"/>
        </w:numPr>
        <w:tabs>
          <w:tab w:val="clear" w:pos="792"/>
          <w:tab w:val="left" w:pos="936"/>
        </w:tabs>
        <w:spacing w:before="240" w:line="276" w:lineRule="exact"/>
        <w:ind w:left="936" w:right="72" w:hanging="792"/>
        <w:jc w:val="both"/>
        <w:textAlignment w:val="baseline"/>
        <w:rPr>
          <w:rFonts w:ascii="Arial" w:eastAsia="Arial" w:hAnsi="Arial"/>
          <w:b/>
          <w:spacing w:val="-1"/>
          <w:sz w:val="24"/>
        </w:rPr>
      </w:pPr>
      <w:r w:rsidRPr="00F56610">
        <w:rPr>
          <w:rFonts w:ascii="Arial" w:eastAsia="Arial" w:hAnsi="Arial"/>
          <w:sz w:val="24"/>
          <w:szCs w:val="24"/>
        </w:rPr>
        <w:t xml:space="preserve">The effective date upon which the application is made shall be the later of the date when </w:t>
      </w:r>
      <w:r w:rsidRPr="00F56610">
        <w:rPr>
          <w:rFonts w:ascii="Arial" w:eastAsia="Arial" w:hAnsi="Arial"/>
          <w:b/>
          <w:bCs/>
          <w:sz w:val="24"/>
          <w:szCs w:val="24"/>
        </w:rPr>
        <w:t xml:space="preserve">The Company </w:t>
      </w:r>
      <w:r w:rsidRPr="00F56610">
        <w:rPr>
          <w:rFonts w:ascii="Arial" w:eastAsia="Arial" w:hAnsi="Arial"/>
          <w:sz w:val="24"/>
          <w:szCs w:val="24"/>
        </w:rPr>
        <w:t xml:space="preserve">has received the application fee pursuant to Paragraph 4 above or the date when </w:t>
      </w:r>
      <w:r w:rsidRPr="00F56610">
        <w:rPr>
          <w:rFonts w:ascii="Arial" w:eastAsia="Arial" w:hAnsi="Arial"/>
          <w:b/>
          <w:bCs/>
          <w:sz w:val="24"/>
          <w:szCs w:val="24"/>
        </w:rPr>
        <w:t xml:space="preserve">The Company </w:t>
      </w:r>
      <w:r w:rsidRPr="00F56610">
        <w:rPr>
          <w:rFonts w:ascii="Arial" w:eastAsia="Arial" w:hAnsi="Arial"/>
          <w:sz w:val="24"/>
          <w:szCs w:val="24"/>
        </w:rPr>
        <w:t xml:space="preserve">is reasonably satisfied that the </w:t>
      </w:r>
      <w:r w:rsidRPr="00F56610">
        <w:rPr>
          <w:rFonts w:ascii="Arial" w:eastAsia="Arial" w:hAnsi="Arial"/>
          <w:b/>
          <w:bCs/>
          <w:sz w:val="24"/>
          <w:szCs w:val="24"/>
        </w:rPr>
        <w:t xml:space="preserve">Applicant </w:t>
      </w:r>
      <w:r w:rsidRPr="00F56610">
        <w:rPr>
          <w:rFonts w:ascii="Arial" w:eastAsia="Arial" w:hAnsi="Arial"/>
          <w:sz w:val="24"/>
          <w:szCs w:val="24"/>
        </w:rPr>
        <w:t xml:space="preserve">has completed Sections A-D. </w:t>
      </w:r>
      <w:r w:rsidRPr="00F56610">
        <w:rPr>
          <w:rFonts w:ascii="Arial" w:eastAsia="Arial" w:hAnsi="Arial"/>
          <w:b/>
          <w:bCs/>
          <w:sz w:val="24"/>
          <w:szCs w:val="24"/>
        </w:rPr>
        <w:t xml:space="preserve">The Company </w:t>
      </w:r>
      <w:r w:rsidRPr="00F56610">
        <w:rPr>
          <w:rFonts w:ascii="Arial" w:eastAsia="Arial" w:hAnsi="Arial"/>
          <w:sz w:val="24"/>
          <w:szCs w:val="24"/>
        </w:rPr>
        <w:t xml:space="preserve">shall notify the </w:t>
      </w:r>
      <w:r w:rsidRPr="00F56610">
        <w:rPr>
          <w:rFonts w:ascii="Arial" w:eastAsia="Arial" w:hAnsi="Arial"/>
          <w:b/>
          <w:bCs/>
          <w:sz w:val="24"/>
          <w:szCs w:val="24"/>
        </w:rPr>
        <w:t xml:space="preserve">Applicant </w:t>
      </w:r>
      <w:r w:rsidRPr="00F56610">
        <w:rPr>
          <w:rFonts w:ascii="Arial" w:eastAsia="Arial" w:hAnsi="Arial"/>
          <w:sz w:val="24"/>
          <w:szCs w:val="24"/>
        </w:rPr>
        <w:t>of such date.</w:t>
      </w:r>
      <w:r w:rsidR="00D175EE" w:rsidRPr="00F56610">
        <w:rPr>
          <w:rFonts w:ascii="Arial" w:eastAsia="Arial" w:hAnsi="Arial"/>
          <w:sz w:val="24"/>
          <w:szCs w:val="24"/>
        </w:rPr>
        <w:t xml:space="preserve"> </w:t>
      </w:r>
      <w:r w:rsidR="00D175EE" w:rsidRPr="00F56610">
        <w:rPr>
          <w:rFonts w:ascii="Arial" w:hAnsi="Arial" w:cs="Arial"/>
          <w:sz w:val="24"/>
          <w:szCs w:val="24"/>
        </w:rPr>
        <w:t xml:space="preserve">Please note the additional requirements for a </w:t>
      </w:r>
      <w:r w:rsidR="00D175EE" w:rsidRPr="00F56610">
        <w:rPr>
          <w:rFonts w:ascii="Arial" w:hAnsi="Arial" w:cs="Arial"/>
          <w:b/>
          <w:bCs/>
          <w:sz w:val="24"/>
          <w:szCs w:val="24"/>
        </w:rPr>
        <w:t>Gate 2 Application</w:t>
      </w:r>
      <w:r w:rsidR="00D175EE" w:rsidRPr="00F56610">
        <w:rPr>
          <w:rFonts w:ascii="Arial" w:hAnsi="Arial" w:cs="Arial"/>
          <w:sz w:val="24"/>
          <w:szCs w:val="24"/>
        </w:rPr>
        <w:t xml:space="preserve"> </w:t>
      </w:r>
      <w:r w:rsidR="008055C4" w:rsidRPr="00F56610">
        <w:rPr>
          <w:rFonts w:ascii="Arial" w:hAnsi="Arial" w:cs="Arial"/>
          <w:sz w:val="24"/>
          <w:szCs w:val="24"/>
        </w:rPr>
        <w:t xml:space="preserve">under the </w:t>
      </w:r>
      <w:r w:rsidR="008055C4" w:rsidRPr="00F56610">
        <w:rPr>
          <w:rFonts w:ascii="Arial" w:hAnsi="Arial" w:cs="Arial"/>
          <w:b/>
          <w:bCs/>
          <w:sz w:val="24"/>
          <w:szCs w:val="24"/>
        </w:rPr>
        <w:t>Gated Application and Offer Process</w:t>
      </w:r>
      <w:r w:rsidR="008055C4" w:rsidRPr="00F56610">
        <w:rPr>
          <w:rFonts w:ascii="Arial" w:hAnsi="Arial" w:cs="Arial"/>
          <w:sz w:val="24"/>
          <w:szCs w:val="24"/>
        </w:rPr>
        <w:t xml:space="preserve"> </w:t>
      </w:r>
      <w:r w:rsidR="00D175EE" w:rsidRPr="00F56610">
        <w:rPr>
          <w:rFonts w:ascii="Arial" w:hAnsi="Arial" w:cs="Arial"/>
          <w:sz w:val="24"/>
          <w:szCs w:val="24"/>
        </w:rPr>
        <w:t xml:space="preserve">at </w:t>
      </w:r>
      <w:r w:rsidR="00D175EE" w:rsidRPr="00F56610">
        <w:rPr>
          <w:rFonts w:ascii="Arial" w:hAnsi="Arial" w:cs="Arial"/>
          <w:b/>
          <w:bCs/>
          <w:sz w:val="24"/>
          <w:szCs w:val="24"/>
        </w:rPr>
        <w:t>CUSC</w:t>
      </w:r>
      <w:r w:rsidR="00D175EE" w:rsidRPr="00F56610">
        <w:rPr>
          <w:rFonts w:ascii="Arial" w:hAnsi="Arial" w:cs="Arial"/>
          <w:sz w:val="24"/>
          <w:szCs w:val="24"/>
        </w:rPr>
        <w:t xml:space="preserve"> Section 17. Also note that whilst a </w:t>
      </w:r>
      <w:r w:rsidR="00D175EE" w:rsidRPr="00F56610">
        <w:rPr>
          <w:rFonts w:ascii="Arial" w:hAnsi="Arial" w:cs="Arial"/>
          <w:b/>
          <w:bCs/>
          <w:sz w:val="24"/>
          <w:szCs w:val="24"/>
        </w:rPr>
        <w:t>Distribution EG Related Application</w:t>
      </w:r>
      <w:r w:rsidR="00D175EE" w:rsidRPr="00F56610">
        <w:rPr>
          <w:rFonts w:ascii="Arial" w:hAnsi="Arial" w:cs="Arial"/>
          <w:sz w:val="24"/>
          <w:szCs w:val="24"/>
        </w:rPr>
        <w:t xml:space="preserve"> is not necessary for progressing a </w:t>
      </w:r>
      <w:r w:rsidR="00D175EE" w:rsidRPr="00F56610">
        <w:rPr>
          <w:rFonts w:ascii="Arial" w:hAnsi="Arial" w:cs="Arial"/>
          <w:b/>
          <w:bCs/>
          <w:sz w:val="24"/>
          <w:szCs w:val="24"/>
        </w:rPr>
        <w:t xml:space="preserve">Gate 1 Application </w:t>
      </w:r>
      <w:r w:rsidR="00D175EE" w:rsidRPr="00F56610">
        <w:rPr>
          <w:rFonts w:ascii="Arial" w:hAnsi="Arial" w:cs="Arial"/>
          <w:sz w:val="24"/>
          <w:szCs w:val="24"/>
        </w:rPr>
        <w:t xml:space="preserve">or for the making of a </w:t>
      </w:r>
      <w:r w:rsidR="00D175EE" w:rsidRPr="00F56610">
        <w:rPr>
          <w:rFonts w:ascii="Arial" w:hAnsi="Arial" w:cs="Arial"/>
          <w:b/>
          <w:bCs/>
          <w:sz w:val="24"/>
          <w:szCs w:val="24"/>
        </w:rPr>
        <w:t>Gate 1 Offer</w:t>
      </w:r>
      <w:r w:rsidR="00D175EE" w:rsidRPr="00F56610">
        <w:rPr>
          <w:rFonts w:ascii="Arial" w:hAnsi="Arial" w:cs="Arial"/>
          <w:sz w:val="24"/>
          <w:szCs w:val="24"/>
        </w:rPr>
        <w:t xml:space="preserve"> a </w:t>
      </w:r>
      <w:r w:rsidR="00D175EE" w:rsidRPr="00F56610">
        <w:rPr>
          <w:rFonts w:ascii="Arial" w:hAnsi="Arial" w:cs="Arial"/>
          <w:b/>
          <w:bCs/>
          <w:sz w:val="24"/>
          <w:szCs w:val="24"/>
        </w:rPr>
        <w:t>Gate 2 Application</w:t>
      </w:r>
      <w:r w:rsidR="00D175EE" w:rsidRPr="00F56610">
        <w:rPr>
          <w:rFonts w:ascii="Arial" w:hAnsi="Arial" w:cs="Arial"/>
          <w:sz w:val="24"/>
          <w:szCs w:val="24"/>
        </w:rPr>
        <w:t xml:space="preserve"> will only be progressed in a </w:t>
      </w:r>
      <w:r w:rsidR="00D175EE" w:rsidRPr="00F56610">
        <w:rPr>
          <w:rFonts w:ascii="Arial" w:hAnsi="Arial" w:cs="Arial"/>
          <w:b/>
          <w:bCs/>
          <w:sz w:val="24"/>
          <w:szCs w:val="24"/>
        </w:rPr>
        <w:t xml:space="preserve">Gated Application and </w:t>
      </w:r>
      <w:r w:rsidR="00D175EE" w:rsidRPr="00F56610">
        <w:rPr>
          <w:rFonts w:ascii="Arial" w:hAnsi="Arial" w:cs="Arial"/>
          <w:b/>
          <w:bCs/>
          <w:sz w:val="24"/>
          <w:szCs w:val="24"/>
        </w:rPr>
        <w:lastRenderedPageBreak/>
        <w:t>Offer Run</w:t>
      </w:r>
      <w:r w:rsidR="00D175EE" w:rsidRPr="00F56610">
        <w:rPr>
          <w:rFonts w:ascii="Arial" w:hAnsi="Arial" w:cs="Arial"/>
          <w:sz w:val="24"/>
          <w:szCs w:val="24"/>
        </w:rPr>
        <w:t xml:space="preserve"> where the </w:t>
      </w:r>
      <w:r w:rsidR="00D175EE" w:rsidRPr="00F56610">
        <w:rPr>
          <w:rFonts w:ascii="Arial" w:hAnsi="Arial" w:cs="Arial"/>
          <w:b/>
          <w:bCs/>
          <w:sz w:val="24"/>
          <w:szCs w:val="24"/>
        </w:rPr>
        <w:t>Distribution EG Related Application</w:t>
      </w:r>
      <w:r w:rsidR="00D175EE" w:rsidRPr="00F56610">
        <w:rPr>
          <w:rFonts w:ascii="Arial" w:hAnsi="Arial" w:cs="Arial"/>
          <w:sz w:val="24"/>
          <w:szCs w:val="24"/>
        </w:rPr>
        <w:t xml:space="preserve"> is also effective in the </w:t>
      </w:r>
      <w:r w:rsidR="00D175EE" w:rsidRPr="00F56610">
        <w:rPr>
          <w:rFonts w:ascii="Arial" w:hAnsi="Arial" w:cs="Arial"/>
          <w:b/>
          <w:bCs/>
          <w:sz w:val="24"/>
          <w:szCs w:val="24"/>
        </w:rPr>
        <w:t>Gate 2 Application Window</w:t>
      </w:r>
      <w:r w:rsidR="00D175EE" w:rsidRPr="00F56610">
        <w:rPr>
          <w:rFonts w:ascii="Arial" w:hAnsi="Arial" w:cs="Arial"/>
          <w:sz w:val="24"/>
          <w:szCs w:val="24"/>
        </w:rPr>
        <w:t xml:space="preserve"> for that </w:t>
      </w:r>
      <w:r w:rsidR="00D175EE" w:rsidRPr="00F56610">
        <w:rPr>
          <w:rFonts w:ascii="Arial" w:hAnsi="Arial" w:cs="Arial"/>
          <w:b/>
          <w:bCs/>
          <w:sz w:val="24"/>
          <w:szCs w:val="24"/>
        </w:rPr>
        <w:t>Gated Application and Offer Run</w:t>
      </w:r>
      <w:r w:rsidR="00D175EE" w:rsidRPr="00F56610">
        <w:rPr>
          <w:rFonts w:ascii="Arial" w:hAnsi="Arial" w:cs="Arial"/>
          <w:sz w:val="24"/>
          <w:szCs w:val="24"/>
        </w:rPr>
        <w:t>.</w:t>
      </w:r>
      <w:r w:rsidR="00F56610" w:rsidRPr="00F56610">
        <w:rPr>
          <w:rFonts w:ascii="Arial" w:hAnsi="Arial" w:cs="Arial"/>
          <w:sz w:val="24"/>
          <w:szCs w:val="24"/>
        </w:rPr>
        <w:t xml:space="preserve"> </w:t>
      </w:r>
    </w:p>
    <w:p w14:paraId="31464549" w14:textId="6EAF3922" w:rsidR="00D21DAF" w:rsidRPr="00F56610" w:rsidRDefault="004E2EF0">
      <w:pPr>
        <w:numPr>
          <w:ilvl w:val="0"/>
          <w:numId w:val="1"/>
        </w:numPr>
        <w:tabs>
          <w:tab w:val="clear" w:pos="792"/>
          <w:tab w:val="left" w:pos="936"/>
        </w:tabs>
        <w:spacing w:before="120" w:line="276" w:lineRule="exact"/>
        <w:ind w:left="936" w:right="72" w:hanging="936"/>
        <w:jc w:val="both"/>
        <w:textAlignment w:val="baseline"/>
        <w:rPr>
          <w:rFonts w:ascii="Arial" w:eastAsia="Arial" w:hAnsi="Arial"/>
          <w:b/>
          <w:spacing w:val="-1"/>
          <w:sz w:val="24"/>
        </w:rPr>
        <w:pPrChange w:id="0" w:author="Tammy Meek [NESO]" w:date="2025-09-04T11:06:00Z" w16du:dateUtc="2025-09-04T10:06:00Z">
          <w:pPr>
            <w:numPr>
              <w:numId w:val="1"/>
            </w:numPr>
            <w:tabs>
              <w:tab w:val="left" w:pos="792"/>
              <w:tab w:val="left" w:pos="936"/>
            </w:tabs>
            <w:spacing w:before="120" w:line="276" w:lineRule="exact"/>
            <w:ind w:left="936" w:right="72" w:hanging="792"/>
            <w:jc w:val="both"/>
            <w:textAlignment w:val="baseline"/>
          </w:pPr>
        </w:pPrChange>
      </w:pPr>
      <w:r w:rsidRPr="00BC4AD7">
        <w:rPr>
          <w:noProof/>
          <w:lang w:val="en-GB" w:eastAsia="en-GB"/>
        </w:rPr>
        <mc:AlternateContent>
          <mc:Choice Requires="wps">
            <w:drawing>
              <wp:anchor distT="0" distB="0" distL="114300" distR="114300" simplePos="0" relativeHeight="251658241" behindDoc="0" locked="0" layoutInCell="1" allowOverlap="1" wp14:anchorId="09648750" wp14:editId="56A35989">
                <wp:simplePos x="0" y="0"/>
                <wp:positionH relativeFrom="page">
                  <wp:posOffset>8153401</wp:posOffset>
                </wp:positionH>
                <wp:positionV relativeFrom="page">
                  <wp:posOffset>9372599</wp:posOffset>
                </wp:positionV>
                <wp:extent cx="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5DD79" id="Line 36" o:spid="_x0000_s1026" style="position:absolute;flip:y;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738pt" to="642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" strokeweight=".7pt">
                <w10:wrap anchorx="page" anchory="page"/>
              </v:line>
            </w:pict>
          </mc:Fallback>
        </mc:AlternateContent>
      </w:r>
      <w:r w:rsidR="00AC08C4" w:rsidRPr="00F56610">
        <w:rPr>
          <w:rFonts w:ascii="Arial" w:eastAsia="Arial" w:hAnsi="Arial"/>
          <w:b/>
          <w:bCs/>
          <w:sz w:val="24"/>
          <w:szCs w:val="24"/>
        </w:rPr>
        <w:t xml:space="preserve">The Company </w:t>
      </w:r>
      <w:r w:rsidR="00AC08C4" w:rsidRPr="00F56610">
        <w:rPr>
          <w:rFonts w:ascii="Arial" w:eastAsia="Arial" w:hAnsi="Arial"/>
          <w:sz w:val="24"/>
          <w:szCs w:val="24"/>
        </w:rPr>
        <w:t xml:space="preserve">will make the </w:t>
      </w:r>
      <w:r w:rsidR="00AC08C4" w:rsidRPr="00F56610">
        <w:rPr>
          <w:rFonts w:ascii="Arial" w:eastAsia="Arial" w:hAnsi="Arial"/>
          <w:b/>
          <w:bCs/>
          <w:sz w:val="24"/>
          <w:szCs w:val="24"/>
        </w:rPr>
        <w:t xml:space="preserve">Offer </w:t>
      </w:r>
      <w:r w:rsidR="00AC08C4" w:rsidRPr="00F56610">
        <w:rPr>
          <w:rFonts w:ascii="Arial" w:eastAsia="Arial" w:hAnsi="Arial"/>
          <w:sz w:val="24"/>
          <w:szCs w:val="24"/>
        </w:rPr>
        <w:t>in accordance with the terms of Paragraph 3.7 (</w:t>
      </w:r>
      <w:r w:rsidR="00AC08C4" w:rsidRPr="00F56610">
        <w:rPr>
          <w:rFonts w:ascii="Arial" w:eastAsia="Arial" w:hAnsi="Arial"/>
          <w:b/>
          <w:bCs/>
          <w:sz w:val="24"/>
          <w:szCs w:val="24"/>
        </w:rPr>
        <w:t>Use of System Application</w:t>
      </w:r>
      <w:r w:rsidR="00AC08C4" w:rsidRPr="00F56610">
        <w:rPr>
          <w:rFonts w:ascii="Arial" w:eastAsia="Arial" w:hAnsi="Arial"/>
          <w:sz w:val="24"/>
          <w:szCs w:val="24"/>
        </w:rPr>
        <w:t>) and Paragraph 6.10 (</w:t>
      </w:r>
      <w:r w:rsidR="00AC08C4" w:rsidRPr="00F56610">
        <w:rPr>
          <w:rFonts w:ascii="Arial" w:eastAsia="Arial" w:hAnsi="Arial"/>
          <w:b/>
          <w:bCs/>
          <w:sz w:val="24"/>
          <w:szCs w:val="24"/>
        </w:rPr>
        <w:t xml:space="preserve">Modifications </w:t>
      </w:r>
      <w:r w:rsidR="00AC08C4" w:rsidRPr="00F56610">
        <w:rPr>
          <w:rFonts w:ascii="Arial" w:eastAsia="Arial" w:hAnsi="Arial"/>
          <w:sz w:val="24"/>
          <w:szCs w:val="24"/>
        </w:rPr>
        <w:t xml:space="preserve">and </w:t>
      </w:r>
      <w:r w:rsidR="00AC08C4" w:rsidRPr="00F56610">
        <w:rPr>
          <w:rFonts w:ascii="Arial" w:eastAsia="Arial" w:hAnsi="Arial"/>
          <w:b/>
          <w:bCs/>
          <w:sz w:val="24"/>
          <w:szCs w:val="24"/>
        </w:rPr>
        <w:t>New Connection Sites</w:t>
      </w:r>
      <w:r w:rsidR="00AC08C4" w:rsidRPr="00F56610">
        <w:rPr>
          <w:rFonts w:ascii="Arial" w:eastAsia="Arial" w:hAnsi="Arial"/>
          <w:sz w:val="24"/>
          <w:szCs w:val="24"/>
        </w:rPr>
        <w:t xml:space="preserve">) of the </w:t>
      </w:r>
      <w:r w:rsidR="00AC08C4" w:rsidRPr="00F56610">
        <w:rPr>
          <w:rFonts w:ascii="Arial" w:eastAsia="Arial" w:hAnsi="Arial"/>
          <w:b/>
          <w:bCs/>
          <w:sz w:val="24"/>
          <w:szCs w:val="24"/>
        </w:rPr>
        <w:t xml:space="preserve">CUSC </w:t>
      </w:r>
      <w:r w:rsidR="00AC08C4" w:rsidRPr="00F56610">
        <w:rPr>
          <w:rFonts w:ascii="Arial" w:eastAsia="Arial" w:hAnsi="Arial"/>
          <w:sz w:val="24"/>
          <w:szCs w:val="24"/>
        </w:rPr>
        <w:t>and the</w:t>
      </w:r>
      <w:r w:rsidR="00E95302" w:rsidRPr="00F56610">
        <w:rPr>
          <w:rFonts w:ascii="Arial" w:eastAsia="Arial" w:hAnsi="Arial"/>
          <w:sz w:val="24"/>
          <w:szCs w:val="24"/>
        </w:rPr>
        <w:t xml:space="preserve"> </w:t>
      </w:r>
      <w:r w:rsidR="0042341D" w:rsidRPr="00F56610">
        <w:rPr>
          <w:rFonts w:ascii="Arial" w:eastAsia="Arial" w:hAnsi="Arial"/>
          <w:b/>
          <w:spacing w:val="-1"/>
          <w:sz w:val="24"/>
        </w:rPr>
        <w:t>ESO Licence</w:t>
      </w:r>
      <w:r w:rsidR="00AC08C4" w:rsidRPr="00F56610">
        <w:rPr>
          <w:rFonts w:ascii="Arial" w:eastAsia="Arial" w:hAnsi="Arial"/>
          <w:spacing w:val="-1"/>
          <w:sz w:val="24"/>
        </w:rPr>
        <w:t>.</w:t>
      </w:r>
    </w:p>
    <w:p w14:paraId="6FDCC8A0" w14:textId="50EE69C8"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sidRPr="00BC4AD7">
        <w:rPr>
          <w:rFonts w:ascii="Arial" w:eastAsia="Arial" w:hAnsi="Arial"/>
          <w:b/>
          <w:spacing w:val="-1"/>
          <w:sz w:val="24"/>
        </w:rPr>
        <w:t xml:space="preserve">The Company </w:t>
      </w:r>
      <w:r w:rsidRPr="00BC4AD7">
        <w:rPr>
          <w:rFonts w:ascii="Arial" w:eastAsia="Arial" w:hAnsi="Arial"/>
          <w:spacing w:val="-1"/>
          <w:sz w:val="24"/>
        </w:rPr>
        <w:t xml:space="preserve">will make the </w:t>
      </w:r>
      <w:r w:rsidRPr="00BC4AD7">
        <w:rPr>
          <w:rFonts w:ascii="Arial" w:eastAsia="Arial" w:hAnsi="Arial"/>
          <w:b/>
          <w:spacing w:val="-1"/>
          <w:sz w:val="24"/>
        </w:rPr>
        <w:t xml:space="preserve">Offer </w:t>
      </w:r>
      <w:r w:rsidR="005A7B4A" w:rsidRPr="00BC4AD7">
        <w:rPr>
          <w:rFonts w:ascii="Arial" w:eastAsia="Arial" w:hAnsi="Arial"/>
          <w:bCs/>
          <w:spacing w:val="-1"/>
          <w:sz w:val="24"/>
        </w:rPr>
        <w:t xml:space="preserve">(a) if it is not a </w:t>
      </w:r>
      <w:r w:rsidR="005A7B4A" w:rsidRPr="00BC4AD7">
        <w:rPr>
          <w:rFonts w:ascii="Arial" w:eastAsia="Arial" w:hAnsi="Arial"/>
          <w:b/>
          <w:spacing w:val="-1"/>
          <w:sz w:val="24"/>
        </w:rPr>
        <w:t>Gated Offer</w:t>
      </w:r>
      <w:r w:rsidR="0004214A">
        <w:rPr>
          <w:rFonts w:ascii="Arial" w:eastAsia="Arial" w:hAnsi="Arial"/>
          <w:b/>
          <w:spacing w:val="-1"/>
          <w:sz w:val="24"/>
        </w:rPr>
        <w:t xml:space="preserve"> </w:t>
      </w:r>
      <w:bookmarkStart w:id="1" w:name="_Hlk180105912"/>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bookmarkEnd w:id="1"/>
      <w:r w:rsidR="005A7B4A" w:rsidRPr="00BC4AD7">
        <w:rPr>
          <w:rFonts w:ascii="Arial" w:eastAsia="Arial" w:hAnsi="Arial"/>
          <w:spacing w:val="-1"/>
          <w:sz w:val="24"/>
        </w:rPr>
        <w:t xml:space="preserve">, </w:t>
      </w:r>
      <w:r w:rsidRPr="00BC4AD7">
        <w:rPr>
          <w:rFonts w:ascii="Arial" w:eastAsia="Arial" w:hAnsi="Arial"/>
          <w:spacing w:val="-1"/>
          <w:sz w:val="24"/>
        </w:rPr>
        <w:t xml:space="preserve">as soon as is reasonably practicable and, in any event, within 28 days of the effective date of the application or such later period as the </w:t>
      </w:r>
      <w:r w:rsidRPr="00BC4AD7">
        <w:rPr>
          <w:rFonts w:ascii="Arial" w:eastAsia="Arial" w:hAnsi="Arial"/>
          <w:b/>
          <w:spacing w:val="-1"/>
          <w:sz w:val="24"/>
        </w:rPr>
        <w:t xml:space="preserve">Authority </w:t>
      </w:r>
      <w:r w:rsidRPr="00BC4AD7">
        <w:rPr>
          <w:rFonts w:ascii="Arial" w:eastAsia="Arial" w:hAnsi="Arial"/>
          <w:spacing w:val="-1"/>
          <w:sz w:val="24"/>
        </w:rPr>
        <w:t>agrees to</w:t>
      </w:r>
      <w:r w:rsidR="00471319" w:rsidRPr="00BC4AD7">
        <w:rPr>
          <w:rFonts w:ascii="Arial" w:eastAsia="Arial" w:hAnsi="Arial"/>
          <w:spacing w:val="-1"/>
          <w:sz w:val="24"/>
        </w:rPr>
        <w:t xml:space="preserve"> and (b) if it is a </w:t>
      </w:r>
      <w:r w:rsidR="00471319" w:rsidRPr="00BC4AD7">
        <w:rPr>
          <w:rFonts w:ascii="Arial" w:eastAsia="Arial" w:hAnsi="Arial"/>
          <w:b/>
          <w:bCs/>
          <w:spacing w:val="-1"/>
          <w:sz w:val="24"/>
        </w:rPr>
        <w:t>Gated Offer</w:t>
      </w:r>
      <w:r w:rsidR="00471319" w:rsidRPr="00BC4AD7">
        <w:rPr>
          <w:rFonts w:ascii="Arial" w:eastAsia="Arial" w:hAnsi="Arial"/>
          <w:spacing w:val="-1"/>
          <w:sz w:val="24"/>
        </w:rPr>
        <w:t xml:space="preserve">, </w:t>
      </w:r>
      <w:r w:rsidR="00471319" w:rsidRPr="00BC4AD7">
        <w:rPr>
          <w:rFonts w:ascii="Arial" w:hAnsi="Arial" w:cs="Arial"/>
          <w:sz w:val="24"/>
        </w:rPr>
        <w:t xml:space="preserve">in accordance with the </w:t>
      </w:r>
      <w:r w:rsidR="00471319" w:rsidRPr="00BC4AD7">
        <w:rPr>
          <w:rFonts w:ascii="Arial" w:hAnsi="Arial" w:cs="Arial"/>
          <w:b/>
          <w:sz w:val="24"/>
        </w:rPr>
        <w:t>Gated Application and Offer Process</w:t>
      </w:r>
      <w:r w:rsidR="004E3A25" w:rsidRPr="00BC4AD7">
        <w:rPr>
          <w:rFonts w:ascii="Arial" w:hAnsi="Arial" w:cs="Arial"/>
          <w:b/>
          <w:sz w:val="24"/>
        </w:rPr>
        <w:t xml:space="preserve"> </w:t>
      </w:r>
      <w:r w:rsidR="004E3A25" w:rsidRPr="00BC4AD7">
        <w:rPr>
          <w:rFonts w:ascii="Arial" w:eastAsia="Arial" w:hAnsi="Arial"/>
          <w:spacing w:val="-1"/>
          <w:sz w:val="24"/>
        </w:rPr>
        <w:t xml:space="preserve">or such later period as the </w:t>
      </w:r>
      <w:r w:rsidR="004E3A25" w:rsidRPr="00BC4AD7">
        <w:rPr>
          <w:rFonts w:ascii="Arial" w:eastAsia="Arial" w:hAnsi="Arial"/>
          <w:b/>
          <w:spacing w:val="-1"/>
          <w:sz w:val="24"/>
        </w:rPr>
        <w:t xml:space="preserve">Authority </w:t>
      </w:r>
      <w:r w:rsidR="004E3A25" w:rsidRPr="00BC4AD7">
        <w:rPr>
          <w:rFonts w:ascii="Arial" w:eastAsia="Arial" w:hAnsi="Arial"/>
          <w:spacing w:val="-1"/>
          <w:sz w:val="24"/>
        </w:rPr>
        <w:t>agrees to</w:t>
      </w:r>
      <w:r w:rsidRPr="00BC4AD7">
        <w:rPr>
          <w:rFonts w:ascii="Arial" w:eastAsia="Arial" w:hAnsi="Arial"/>
          <w:spacing w:val="-1"/>
          <w:sz w:val="24"/>
        </w:rPr>
        <w:t xml:space="preserve">. The </w:t>
      </w:r>
      <w:r w:rsidRPr="00BC4AD7">
        <w:rPr>
          <w:rFonts w:ascii="Arial" w:eastAsia="Arial" w:hAnsi="Arial"/>
          <w:b/>
          <w:spacing w:val="-1"/>
          <w:sz w:val="24"/>
        </w:rPr>
        <w:t xml:space="preserve">Offer </w:t>
      </w:r>
      <w:r w:rsidRPr="00BC4AD7">
        <w:rPr>
          <w:rFonts w:ascii="Arial" w:eastAsia="Arial" w:hAnsi="Arial"/>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sidRPr="00BC4AD7">
        <w:rPr>
          <w:rFonts w:ascii="Arial" w:eastAsia="Arial" w:hAnsi="Arial"/>
          <w:b/>
          <w:spacing w:val="-1"/>
          <w:sz w:val="24"/>
        </w:rPr>
        <w:t xml:space="preserve">Applicant </w:t>
      </w:r>
      <w:r w:rsidRPr="00BC4AD7">
        <w:rPr>
          <w:rFonts w:ascii="Arial" w:eastAsia="Arial" w:hAnsi="Arial"/>
          <w:spacing w:val="-1"/>
          <w:sz w:val="24"/>
        </w:rPr>
        <w:t xml:space="preserve">shall indicate whether it wishes </w:t>
      </w:r>
      <w:r w:rsidRPr="00BC4AD7">
        <w:rPr>
          <w:rFonts w:ascii="Arial" w:eastAsia="Arial" w:hAnsi="Arial"/>
          <w:b/>
          <w:spacing w:val="-1"/>
          <w:sz w:val="24"/>
        </w:rPr>
        <w:t xml:space="preserve">The Company </w:t>
      </w:r>
      <w:r w:rsidRPr="00BC4AD7">
        <w:rPr>
          <w:rFonts w:ascii="Arial" w:eastAsia="Arial" w:hAnsi="Arial"/>
          <w:spacing w:val="-1"/>
          <w:sz w:val="24"/>
        </w:rPr>
        <w:t xml:space="preserve">to undertake the work necessary to proceed to make a revised </w:t>
      </w:r>
      <w:r w:rsidRPr="00BC4AD7">
        <w:rPr>
          <w:rFonts w:ascii="Arial" w:eastAsia="Arial" w:hAnsi="Arial"/>
          <w:b/>
          <w:spacing w:val="-1"/>
          <w:sz w:val="24"/>
        </w:rPr>
        <w:t xml:space="preserve">Offer </w:t>
      </w:r>
      <w:r w:rsidRPr="00BC4AD7">
        <w:rPr>
          <w:rFonts w:ascii="Arial" w:eastAsia="Arial" w:hAnsi="Arial"/>
          <w:spacing w:val="-1"/>
          <w:sz w:val="24"/>
        </w:rPr>
        <w:t>within</w:t>
      </w:r>
      <w:r w:rsidR="00CC2C42" w:rsidRPr="00BC4AD7">
        <w:rPr>
          <w:rFonts w:ascii="Arial" w:eastAsia="Arial" w:hAnsi="Arial"/>
          <w:spacing w:val="-1"/>
          <w:sz w:val="24"/>
        </w:rPr>
        <w:t xml:space="preserve">, if it is not a </w:t>
      </w:r>
      <w:r w:rsidR="00CC2C42" w:rsidRPr="00BC4AD7">
        <w:rPr>
          <w:rFonts w:ascii="Arial" w:eastAsia="Arial" w:hAnsi="Arial"/>
          <w:b/>
          <w:bCs/>
          <w:spacing w:val="-1"/>
          <w:sz w:val="24"/>
        </w:rPr>
        <w:t>Gated Offer</w:t>
      </w:r>
      <w:r w:rsidRPr="00BC4AD7">
        <w:rPr>
          <w:rFonts w:ascii="Arial" w:eastAsia="Arial" w:hAnsi="Arial"/>
          <w:spacing w:val="-1"/>
          <w:sz w:val="24"/>
        </w:rPr>
        <w:t xml:space="preserve"> </w:t>
      </w:r>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r w:rsidR="0004214A" w:rsidRPr="00BC4AD7">
        <w:rPr>
          <w:rFonts w:ascii="Arial" w:eastAsia="Arial" w:hAnsi="Arial"/>
          <w:spacing w:val="-1"/>
          <w:sz w:val="24"/>
        </w:rPr>
        <w:t xml:space="preserve"> </w:t>
      </w:r>
      <w:r w:rsidRPr="00BC4AD7">
        <w:rPr>
          <w:rFonts w:ascii="Arial" w:eastAsia="Arial" w:hAnsi="Arial"/>
          <w:spacing w:val="-1"/>
          <w:sz w:val="24"/>
        </w:rPr>
        <w:t xml:space="preserve">the 28 days period </w:t>
      </w:r>
      <w:r w:rsidR="00AC72AA" w:rsidRPr="00BC4AD7">
        <w:rPr>
          <w:rFonts w:ascii="Arial" w:eastAsia="Arial" w:hAnsi="Arial"/>
          <w:spacing w:val="-1"/>
          <w:sz w:val="24"/>
        </w:rPr>
        <w:t xml:space="preserve">or, where it is a </w:t>
      </w:r>
      <w:r w:rsidR="00AC72AA" w:rsidRPr="00BC4AD7">
        <w:rPr>
          <w:rFonts w:ascii="Arial" w:eastAsia="Arial" w:hAnsi="Arial"/>
          <w:b/>
          <w:bCs/>
          <w:spacing w:val="-1"/>
          <w:sz w:val="24"/>
        </w:rPr>
        <w:t>Gated Offer</w:t>
      </w:r>
      <w:r w:rsidR="0004214A">
        <w:rPr>
          <w:rFonts w:ascii="Arial" w:eastAsia="Arial" w:hAnsi="Arial"/>
          <w:b/>
          <w:bCs/>
          <w:spacing w:val="-1"/>
          <w:sz w:val="24"/>
        </w:rPr>
        <w:t xml:space="preserve"> </w:t>
      </w:r>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r w:rsidR="00AC72AA" w:rsidRPr="00BC4AD7">
        <w:rPr>
          <w:rFonts w:ascii="Arial" w:eastAsia="Arial" w:hAnsi="Arial"/>
          <w:spacing w:val="-1"/>
          <w:sz w:val="24"/>
        </w:rPr>
        <w:t xml:space="preserve">, </w:t>
      </w:r>
      <w:r w:rsidR="00AC72AA" w:rsidRPr="00BC4AD7">
        <w:rPr>
          <w:rFonts w:ascii="Arial" w:hAnsi="Arial" w:cs="Arial"/>
          <w:sz w:val="24"/>
        </w:rPr>
        <w:t xml:space="preserve">within the timescales </w:t>
      </w:r>
      <w:r w:rsidR="00102458">
        <w:rPr>
          <w:rFonts w:ascii="Arial" w:hAnsi="Arial" w:cs="Arial"/>
          <w:sz w:val="24"/>
        </w:rPr>
        <w:t xml:space="preserve">for a Gate 2 Offer </w:t>
      </w:r>
      <w:r w:rsidR="009A71F7">
        <w:rPr>
          <w:rFonts w:ascii="Arial" w:hAnsi="Arial" w:cs="Arial"/>
          <w:sz w:val="24"/>
        </w:rPr>
        <w:t xml:space="preserve">set out in the Timetable </w:t>
      </w:r>
      <w:r w:rsidR="00CE7BD5">
        <w:rPr>
          <w:rFonts w:ascii="Arial" w:hAnsi="Arial" w:cs="Arial"/>
          <w:sz w:val="24"/>
        </w:rPr>
        <w:t xml:space="preserve">for </w:t>
      </w:r>
      <w:r w:rsidR="00AC72AA" w:rsidRPr="00BC4AD7">
        <w:rPr>
          <w:rFonts w:ascii="Arial" w:hAnsi="Arial" w:cs="Arial"/>
          <w:sz w:val="24"/>
        </w:rPr>
        <w:t xml:space="preserve">the </w:t>
      </w:r>
      <w:r w:rsidR="00AC72AA" w:rsidRPr="00BC4AD7">
        <w:rPr>
          <w:rFonts w:ascii="Arial" w:hAnsi="Arial" w:cs="Arial"/>
          <w:b/>
          <w:sz w:val="24"/>
        </w:rPr>
        <w:t>Gated Application and Offer Process</w:t>
      </w:r>
      <w:r w:rsidR="00AC72AA" w:rsidRPr="00BC4AD7">
        <w:rPr>
          <w:rFonts w:ascii="Arial" w:eastAsia="Arial" w:hAnsi="Arial" w:cs="Arial"/>
          <w:spacing w:val="-1"/>
          <w:sz w:val="24"/>
        </w:rPr>
        <w:t xml:space="preserve"> </w:t>
      </w:r>
      <w:r w:rsidRPr="00BC4AD7">
        <w:rPr>
          <w:rFonts w:ascii="Arial" w:eastAsia="Arial" w:hAnsi="Arial"/>
          <w:spacing w:val="-1"/>
          <w:sz w:val="24"/>
        </w:rPr>
        <w:t xml:space="preserve">or, where relevant the timescale consented to by the </w:t>
      </w:r>
      <w:r w:rsidRPr="00BC4AD7">
        <w:rPr>
          <w:rFonts w:ascii="Arial" w:eastAsia="Arial" w:hAnsi="Arial"/>
          <w:b/>
          <w:spacing w:val="-1"/>
          <w:sz w:val="24"/>
        </w:rPr>
        <w:t>Authority</w:t>
      </w:r>
      <w:r w:rsidRPr="00BC4AD7">
        <w:rPr>
          <w:rFonts w:ascii="Arial" w:eastAsia="Arial" w:hAnsi="Arial"/>
          <w:spacing w:val="-1"/>
          <w:sz w:val="24"/>
        </w:rPr>
        <w:t xml:space="preserve">. To enable </w:t>
      </w:r>
      <w:r w:rsidRPr="00BC4AD7">
        <w:rPr>
          <w:rFonts w:ascii="Arial" w:eastAsia="Arial" w:hAnsi="Arial"/>
          <w:b/>
          <w:spacing w:val="-1"/>
          <w:sz w:val="24"/>
        </w:rPr>
        <w:t xml:space="preserve">The Company </w:t>
      </w:r>
      <w:r w:rsidRPr="00BC4AD7">
        <w:rPr>
          <w:rFonts w:ascii="Arial" w:eastAsia="Arial" w:hAnsi="Arial"/>
          <w:spacing w:val="-1"/>
          <w:sz w:val="24"/>
        </w:rPr>
        <w:t xml:space="preserve">to carry out any of the above mentioned necessary detailed system studies the </w:t>
      </w:r>
      <w:r w:rsidRPr="00BC4AD7">
        <w:rPr>
          <w:rFonts w:ascii="Arial" w:eastAsia="Arial" w:hAnsi="Arial"/>
          <w:b/>
          <w:spacing w:val="-1"/>
          <w:sz w:val="24"/>
        </w:rPr>
        <w:t xml:space="preserve">Applicant </w:t>
      </w:r>
      <w:r w:rsidRPr="00BC4AD7">
        <w:rPr>
          <w:rFonts w:ascii="Arial" w:eastAsia="Arial" w:hAnsi="Arial"/>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all of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In the course of processing your application, it may be necessary</w:t>
      </w:r>
      <w:r w:rsidR="006412E8">
        <w:rPr>
          <w:rFonts w:ascii="Arial" w:eastAsia="Arial" w:hAnsi="Arial"/>
          <w:color w:val="FF0000"/>
          <w:sz w:val="24"/>
        </w:rPr>
        <w:t>:</w:t>
      </w:r>
    </w:p>
    <w:p w14:paraId="62830369" w14:textId="77777777" w:rsidR="002B1D1C" w:rsidRPr="00BC0A36" w:rsidRDefault="00AC08C4" w:rsidP="00BC0A36">
      <w:pPr>
        <w:pStyle w:val="ListParagraph"/>
        <w:numPr>
          <w:ilvl w:val="0"/>
          <w:numId w:val="15"/>
        </w:numPr>
        <w:tabs>
          <w:tab w:val="left" w:pos="864"/>
          <w:tab w:val="left" w:pos="936"/>
        </w:tabs>
        <w:spacing w:before="120"/>
        <w:ind w:right="72"/>
        <w:jc w:val="both"/>
        <w:textAlignment w:val="baseline"/>
        <w:rPr>
          <w:rFonts w:ascii="Arial" w:eastAsia="Arial" w:hAnsi="Arial"/>
          <w:sz w:val="24"/>
        </w:rPr>
      </w:pPr>
      <w:r w:rsidRPr="001C01B0">
        <w:rPr>
          <w:rFonts w:ascii="Arial" w:eastAsia="Arial" w:hAnsi="Arial"/>
          <w:sz w:val="24"/>
        </w:rPr>
        <w:t xml:space="preserve"> for </w:t>
      </w:r>
      <w:r w:rsidRPr="001C01B0">
        <w:rPr>
          <w:rFonts w:ascii="Arial" w:eastAsia="Arial" w:hAnsi="Arial"/>
          <w:b/>
          <w:sz w:val="24"/>
        </w:rPr>
        <w:t xml:space="preserve">The Company </w:t>
      </w:r>
      <w:r w:rsidRPr="001C01B0">
        <w:rPr>
          <w:rFonts w:ascii="Arial" w:eastAsia="Arial" w:hAnsi="Arial"/>
          <w:sz w:val="24"/>
        </w:rPr>
        <w:t xml:space="preserve">to consult the appropriate </w:t>
      </w:r>
      <w:r w:rsidRPr="001C01B0">
        <w:rPr>
          <w:rFonts w:ascii="Arial" w:eastAsia="Arial" w:hAnsi="Arial"/>
          <w:b/>
          <w:sz w:val="24"/>
        </w:rPr>
        <w:t xml:space="preserve">Public Distribution System Operator(s) </w:t>
      </w:r>
      <w:r w:rsidRPr="001C01B0">
        <w:rPr>
          <w:rFonts w:ascii="Arial" w:eastAsia="Arial" w:hAnsi="Arial"/>
          <w:sz w:val="24"/>
        </w:rPr>
        <w:t xml:space="preserve">on matters of technical compatibility of the </w:t>
      </w:r>
      <w:r w:rsidRPr="001C01B0">
        <w:rPr>
          <w:rFonts w:ascii="Arial" w:eastAsia="Arial" w:hAnsi="Arial"/>
          <w:b/>
          <w:sz w:val="24"/>
        </w:rPr>
        <w:t xml:space="preserve">National Electricity Transmission System </w:t>
      </w:r>
      <w:r w:rsidRPr="001C01B0">
        <w:rPr>
          <w:rFonts w:ascii="Arial" w:eastAsia="Arial" w:hAnsi="Arial"/>
          <w:sz w:val="24"/>
        </w:rPr>
        <w:t xml:space="preserve">with their </w:t>
      </w:r>
      <w:r w:rsidRPr="001C01B0">
        <w:rPr>
          <w:rFonts w:ascii="Arial" w:eastAsia="Arial" w:hAnsi="Arial"/>
          <w:b/>
          <w:sz w:val="24"/>
        </w:rPr>
        <w:t xml:space="preserve">Distribution System(s) </w:t>
      </w:r>
      <w:r w:rsidRPr="001C01B0">
        <w:rPr>
          <w:rFonts w:ascii="Arial" w:eastAsia="Arial" w:hAnsi="Arial"/>
          <w:sz w:val="24"/>
        </w:rPr>
        <w:t xml:space="preserve">or to consult the </w:t>
      </w:r>
      <w:r w:rsidRPr="001C01B0">
        <w:rPr>
          <w:rFonts w:ascii="Arial" w:eastAsia="Arial" w:hAnsi="Arial"/>
          <w:b/>
          <w:sz w:val="24"/>
        </w:rPr>
        <w:t xml:space="preserve">Relevant Transmission Licensees </w:t>
      </w:r>
      <w:r w:rsidRPr="001C01B0">
        <w:rPr>
          <w:rFonts w:ascii="Arial" w:eastAsia="Arial" w:hAnsi="Arial"/>
          <w:sz w:val="24"/>
        </w:rPr>
        <w:t xml:space="preserve">to establish the works required on the </w:t>
      </w:r>
      <w:r w:rsidRPr="001C01B0">
        <w:rPr>
          <w:rFonts w:ascii="Arial" w:eastAsia="Arial" w:hAnsi="Arial"/>
          <w:b/>
          <w:sz w:val="24"/>
        </w:rPr>
        <w:t>National Electricity Transmission System</w:t>
      </w:r>
      <w:r w:rsidRPr="001C01B0">
        <w:rPr>
          <w:rFonts w:ascii="Arial" w:eastAsia="Arial" w:hAnsi="Arial"/>
          <w:sz w:val="24"/>
        </w:rPr>
        <w:t xml:space="preserve">. On grounds of commercial confidentiality </w:t>
      </w:r>
      <w:r w:rsidRPr="001C01B0">
        <w:rPr>
          <w:rFonts w:ascii="Arial" w:eastAsia="Arial" w:hAnsi="Arial"/>
          <w:b/>
          <w:sz w:val="24"/>
        </w:rPr>
        <w:t xml:space="preserve">The Company </w:t>
      </w:r>
      <w:r w:rsidRPr="001C01B0">
        <w:rPr>
          <w:rFonts w:ascii="Arial" w:eastAsia="Arial" w:hAnsi="Arial"/>
          <w:sz w:val="24"/>
        </w:rPr>
        <w:t xml:space="preserve">shall need your authorisation to the release to the </w:t>
      </w:r>
      <w:r w:rsidRPr="001C01B0">
        <w:rPr>
          <w:rFonts w:ascii="Arial" w:eastAsia="Arial" w:hAnsi="Arial"/>
          <w:b/>
          <w:sz w:val="24"/>
        </w:rPr>
        <w:t xml:space="preserve">Public Distribution System Operator(s) </w:t>
      </w:r>
      <w:r w:rsidRPr="001C01B0">
        <w:rPr>
          <w:rFonts w:ascii="Arial" w:eastAsia="Arial" w:hAnsi="Arial"/>
          <w:sz w:val="24"/>
        </w:rPr>
        <w:t xml:space="preserve">or the </w:t>
      </w:r>
      <w:r w:rsidRPr="001C01B0">
        <w:rPr>
          <w:rFonts w:ascii="Arial" w:eastAsia="Arial" w:hAnsi="Arial"/>
          <w:b/>
          <w:sz w:val="24"/>
        </w:rPr>
        <w:t xml:space="preserve">Relevant Transmission Licensees </w:t>
      </w:r>
      <w:r w:rsidRPr="001C01B0">
        <w:rPr>
          <w:rFonts w:ascii="Arial" w:eastAsia="Arial" w:hAnsi="Arial"/>
          <w:sz w:val="24"/>
        </w:rPr>
        <w:t xml:space="preserve">of certain information contained in your application. Any costs incurred by </w:t>
      </w:r>
      <w:r w:rsidRPr="001C01B0">
        <w:rPr>
          <w:rFonts w:ascii="Arial" w:eastAsia="Arial" w:hAnsi="Arial"/>
          <w:b/>
          <w:sz w:val="24"/>
        </w:rPr>
        <w:t xml:space="preserve">The Company </w:t>
      </w:r>
      <w:r w:rsidRPr="001C01B0">
        <w:rPr>
          <w:rFonts w:ascii="Arial" w:eastAsia="Arial" w:hAnsi="Arial"/>
          <w:sz w:val="24"/>
        </w:rPr>
        <w:t xml:space="preserve">in consulting the </w:t>
      </w:r>
      <w:r w:rsidRPr="001C01B0">
        <w:rPr>
          <w:rFonts w:ascii="Arial" w:eastAsia="Arial" w:hAnsi="Arial"/>
          <w:b/>
          <w:sz w:val="24"/>
        </w:rPr>
        <w:t xml:space="preserve">Public Distribution System Operator(s) </w:t>
      </w:r>
      <w:r w:rsidRPr="001C01B0">
        <w:rPr>
          <w:rFonts w:ascii="Arial" w:eastAsia="Arial" w:hAnsi="Arial"/>
          <w:sz w:val="24"/>
        </w:rPr>
        <w:t xml:space="preserve">or </w:t>
      </w:r>
      <w:r w:rsidRPr="001C01B0">
        <w:rPr>
          <w:rFonts w:ascii="Arial" w:eastAsia="Arial" w:hAnsi="Arial"/>
          <w:b/>
          <w:sz w:val="24"/>
        </w:rPr>
        <w:t xml:space="preserve">Relevant Transmission Licensees </w:t>
      </w:r>
      <w:r w:rsidRPr="001C01B0">
        <w:rPr>
          <w:rFonts w:ascii="Arial" w:eastAsia="Arial" w:hAnsi="Arial"/>
          <w:sz w:val="24"/>
        </w:rPr>
        <w:t xml:space="preserve">would be included in </w:t>
      </w:r>
      <w:r w:rsidRPr="001C01B0">
        <w:rPr>
          <w:rFonts w:ascii="Arial" w:eastAsia="Arial" w:hAnsi="Arial"/>
          <w:b/>
          <w:sz w:val="24"/>
        </w:rPr>
        <w:t xml:space="preserve">The Company Charges </w:t>
      </w:r>
      <w:r w:rsidRPr="001C01B0">
        <w:rPr>
          <w:rFonts w:ascii="Arial" w:eastAsia="Arial" w:hAnsi="Arial"/>
          <w:sz w:val="24"/>
        </w:rPr>
        <w:t xml:space="preserve">for the application. If it is found by the </w:t>
      </w:r>
      <w:r w:rsidRPr="001C01B0">
        <w:rPr>
          <w:rFonts w:ascii="Arial" w:eastAsia="Arial" w:hAnsi="Arial"/>
          <w:b/>
          <w:sz w:val="24"/>
        </w:rPr>
        <w:t xml:space="preserve">Public Distribution System Operator(s) </w:t>
      </w:r>
      <w:r w:rsidRPr="001C01B0">
        <w:rPr>
          <w:rFonts w:ascii="Arial" w:eastAsia="Arial" w:hAnsi="Arial"/>
          <w:sz w:val="24"/>
        </w:rPr>
        <w:t xml:space="preserve">that any work is required on their </w:t>
      </w:r>
      <w:r w:rsidRPr="001C01B0">
        <w:rPr>
          <w:rFonts w:ascii="Arial" w:eastAsia="Arial" w:hAnsi="Arial"/>
          <w:b/>
          <w:sz w:val="24"/>
        </w:rPr>
        <w:t>Distribution System(s)</w:t>
      </w:r>
      <w:r w:rsidRPr="001C01B0">
        <w:rPr>
          <w:rFonts w:ascii="Arial" w:eastAsia="Arial" w:hAnsi="Arial"/>
          <w:sz w:val="24"/>
        </w:rPr>
        <w:t xml:space="preserve">, then it will be for the </w:t>
      </w:r>
      <w:r w:rsidRPr="001C01B0">
        <w:rPr>
          <w:rFonts w:ascii="Arial" w:eastAsia="Arial" w:hAnsi="Arial"/>
          <w:b/>
          <w:sz w:val="24"/>
        </w:rPr>
        <w:t xml:space="preserve">Public Distribution System Operator(s) </w:t>
      </w:r>
      <w:r w:rsidRPr="001C01B0">
        <w:rPr>
          <w:rFonts w:ascii="Arial" w:eastAsia="Arial" w:hAnsi="Arial"/>
          <w:sz w:val="24"/>
        </w:rPr>
        <w:t xml:space="preserve">and the </w:t>
      </w:r>
      <w:r w:rsidRPr="001C01B0">
        <w:rPr>
          <w:rFonts w:ascii="Arial" w:eastAsia="Arial" w:hAnsi="Arial"/>
          <w:b/>
          <w:sz w:val="24"/>
        </w:rPr>
        <w:t xml:space="preserve">Applicant </w:t>
      </w:r>
      <w:r w:rsidRPr="001C01B0">
        <w:rPr>
          <w:rFonts w:ascii="Arial" w:eastAsia="Arial" w:hAnsi="Arial"/>
          <w:sz w:val="24"/>
        </w:rPr>
        <w:t xml:space="preserve">to reach agreement in accordance with Paragraph 6.10.3 of the </w:t>
      </w:r>
      <w:r w:rsidRPr="001C01B0">
        <w:rPr>
          <w:rFonts w:ascii="Arial" w:eastAsia="Arial" w:hAnsi="Arial"/>
          <w:b/>
          <w:sz w:val="24"/>
        </w:rPr>
        <w:t>CUSC</w:t>
      </w:r>
      <w:r w:rsidR="002B1D1C" w:rsidRPr="001C01B0">
        <w:rPr>
          <w:rFonts w:ascii="Arial" w:eastAsia="Arial" w:hAnsi="Arial"/>
          <w:bCs/>
          <w:sz w:val="24"/>
        </w:rPr>
        <w:t>; or</w:t>
      </w:r>
    </w:p>
    <w:p w14:paraId="1A0605F3" w14:textId="77777777" w:rsidR="00BC0A36" w:rsidRPr="00BC0A36" w:rsidRDefault="00BC0A36" w:rsidP="00BC0A36">
      <w:pPr>
        <w:tabs>
          <w:tab w:val="left" w:pos="864"/>
          <w:tab w:val="left" w:pos="936"/>
        </w:tabs>
        <w:ind w:left="936" w:right="72"/>
        <w:jc w:val="both"/>
        <w:textAlignment w:val="baseline"/>
        <w:rPr>
          <w:rFonts w:ascii="Arial" w:eastAsia="Arial" w:hAnsi="Arial"/>
          <w:sz w:val="24"/>
        </w:rPr>
      </w:pPr>
    </w:p>
    <w:p w14:paraId="04098A6E" w14:textId="45C5276A" w:rsidR="00D21DAF" w:rsidRPr="001C01B0" w:rsidRDefault="002B1D1C" w:rsidP="00502938">
      <w:pPr>
        <w:pStyle w:val="ListParagraph"/>
        <w:numPr>
          <w:ilvl w:val="0"/>
          <w:numId w:val="15"/>
        </w:numPr>
        <w:tabs>
          <w:tab w:val="left" w:pos="864"/>
          <w:tab w:val="left" w:pos="936"/>
        </w:tabs>
        <w:spacing w:line="276" w:lineRule="exact"/>
        <w:ind w:right="72"/>
        <w:jc w:val="both"/>
        <w:textAlignment w:val="baseline"/>
        <w:rPr>
          <w:rFonts w:ascii="Arial" w:eastAsia="Times New Roman" w:hAnsi="Arial" w:cs="Arial"/>
        </w:rPr>
      </w:pPr>
      <w:r w:rsidRPr="001C01B0">
        <w:rPr>
          <w:rFonts w:ascii="Arial" w:eastAsia="Times New Roman" w:hAnsi="Arial" w:cs="Arial"/>
          <w:bCs/>
        </w:rPr>
        <w:t>for</w:t>
      </w:r>
      <w:r w:rsidRPr="001C01B0">
        <w:rPr>
          <w:rFonts w:ascii="Arial" w:eastAsia="Times New Roman" w:hAnsi="Arial" w:cs="Arial"/>
          <w:b/>
        </w:rPr>
        <w:t xml:space="preserve"> The Company </w:t>
      </w:r>
      <w:r w:rsidRPr="001C01B0">
        <w:rPr>
          <w:rFonts w:ascii="Arial" w:eastAsia="Times New Roman" w:hAnsi="Arial" w:cs="Arial"/>
          <w:bCs/>
        </w:rPr>
        <w:t xml:space="preserve">to share with the </w:t>
      </w:r>
      <w:r w:rsidRPr="001C01B0">
        <w:rPr>
          <w:rFonts w:ascii="Arial" w:eastAsia="Times New Roman" w:hAnsi="Arial" w:cs="Arial"/>
          <w:b/>
        </w:rPr>
        <w:t>Competent Authority</w:t>
      </w:r>
      <w:r w:rsidRPr="001C01B0">
        <w:rPr>
          <w:rFonts w:ascii="Arial" w:eastAsia="Times New Roman" w:hAnsi="Arial" w:cs="Arial"/>
          <w:bCs/>
        </w:rPr>
        <w:t xml:space="preserve"> information from the application relevant in the consideration of control of qualifying assets under (and as defined in) the National Security and Investment Act 2021</w:t>
      </w:r>
      <w:r w:rsidR="00AC08C4" w:rsidRPr="001C01B0">
        <w:rPr>
          <w:rFonts w:ascii="Arial" w:eastAsia="Arial" w:hAnsi="Arial"/>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sidRPr="001C01B0">
        <w:rPr>
          <w:rFonts w:ascii="Arial" w:eastAsia="Arial" w:hAnsi="Arial"/>
          <w:spacing w:val="-1"/>
          <w:sz w:val="24"/>
        </w:rPr>
        <w:lastRenderedPageBreak/>
        <w:t xml:space="preserve">In accordance with 6.30.3 of </w:t>
      </w:r>
      <w:r w:rsidRPr="001C01B0">
        <w:rPr>
          <w:rFonts w:ascii="Arial" w:eastAsia="Arial" w:hAnsi="Arial"/>
          <w:b/>
          <w:spacing w:val="-1"/>
          <w:sz w:val="24"/>
        </w:rPr>
        <w:t xml:space="preserve">CUSC The Company </w:t>
      </w:r>
      <w:r w:rsidRPr="001C01B0">
        <w:rPr>
          <w:rFonts w:ascii="Arial" w:eastAsia="Arial" w:hAnsi="Arial"/>
          <w:spacing w:val="-1"/>
          <w:sz w:val="24"/>
        </w:rPr>
        <w:t xml:space="preserve">will need to disclose </w:t>
      </w:r>
      <w:r>
        <w:rPr>
          <w:rFonts w:ascii="Arial" w:eastAsia="Arial" w:hAnsi="Arial"/>
          <w:color w:val="000000"/>
          <w:spacing w:val="-1"/>
          <w:sz w:val="24"/>
        </w:rPr>
        <w:t xml:space="preserve">details of the </w:t>
      </w:r>
      <w:r>
        <w:rPr>
          <w:rFonts w:ascii="Arial" w:eastAsia="Arial" w:hAnsi="Arial"/>
          <w:b/>
          <w:color w:val="000000"/>
          <w:spacing w:val="-1"/>
          <w:sz w:val="24"/>
        </w:rPr>
        <w:t xml:space="preserve">Bilateral Embedded Generation Agreement </w:t>
      </w:r>
      <w:r>
        <w:rPr>
          <w:rFonts w:ascii="Arial" w:eastAsia="Arial" w:hAnsi="Arial"/>
          <w:color w:val="000000"/>
          <w:spacing w:val="-1"/>
          <w:sz w:val="24"/>
        </w:rPr>
        <w:t xml:space="preserve">entered into and shall need authorisation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11921B5A" w14:textId="427C32A2" w:rsidR="000C4D5B" w:rsidRDefault="00AC08C4" w:rsidP="000C4D5B">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submitted pursuant to this application shall be deemed submitted</w:t>
      </w:r>
      <w:r w:rsidR="000C4D5B">
        <w:rPr>
          <w:rFonts w:ascii="Arial" w:eastAsia="Arial" w:hAnsi="Arial"/>
          <w:color w:val="000000"/>
          <w:sz w:val="24"/>
        </w:rPr>
        <w:t xml:space="preserve"> pursuant to the </w:t>
      </w:r>
      <w:r w:rsidR="000C4D5B">
        <w:rPr>
          <w:rFonts w:ascii="Arial" w:eastAsia="Arial" w:hAnsi="Arial"/>
          <w:b/>
          <w:color w:val="000000"/>
          <w:sz w:val="24"/>
        </w:rPr>
        <w:t>Grid Code</w:t>
      </w:r>
      <w:r w:rsidR="000C4D5B">
        <w:rPr>
          <w:rFonts w:ascii="Arial" w:eastAsia="Arial" w:hAnsi="Arial"/>
          <w:color w:val="000000"/>
          <w:sz w:val="24"/>
        </w:rPr>
        <w:t>.</w:t>
      </w:r>
    </w:p>
    <w:p w14:paraId="6FF29ECC" w14:textId="195937F1" w:rsidR="00D21DAF" w:rsidRPr="00B711D3" w:rsidRDefault="00B711D3" w:rsidP="00B711D3">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 xml:space="preserve">Charging </w:t>
      </w:r>
      <w:r w:rsidR="00AC08C4" w:rsidRPr="00B711D3">
        <w:rPr>
          <w:rFonts w:ascii="Arial" w:eastAsia="Arial" w:hAnsi="Arial"/>
          <w:b/>
          <w:color w:val="000000"/>
          <w:sz w:val="24"/>
        </w:rPr>
        <w:t xml:space="preserve">Statements </w:t>
      </w:r>
      <w:r w:rsidR="00AC08C4" w:rsidRPr="00B711D3">
        <w:rPr>
          <w:rFonts w:ascii="Arial" w:eastAsia="Arial" w:hAnsi="Arial"/>
          <w:color w:val="000000"/>
          <w:sz w:val="24"/>
        </w:rPr>
        <w:t xml:space="preserve">issued by </w:t>
      </w:r>
      <w:r w:rsidR="00AC08C4" w:rsidRPr="00B711D3">
        <w:rPr>
          <w:rFonts w:ascii="Arial" w:eastAsia="Arial" w:hAnsi="Arial"/>
          <w:b/>
          <w:color w:val="000000"/>
          <w:sz w:val="24"/>
        </w:rPr>
        <w:t xml:space="preserve">The Company </w:t>
      </w:r>
      <w:r w:rsidR="00AC08C4" w:rsidRPr="00B711D3">
        <w:rPr>
          <w:rFonts w:ascii="Arial" w:eastAsia="Arial" w:hAnsi="Arial"/>
          <w:color w:val="000000"/>
          <w:sz w:val="24"/>
        </w:rPr>
        <w:t xml:space="preserve">under </w:t>
      </w:r>
      <w:r w:rsidR="00F47EC1" w:rsidRPr="00686C60">
        <w:rPr>
          <w:rFonts w:ascii="Arial" w:eastAsia="Arial" w:hAnsi="Arial"/>
          <w:color w:val="000000"/>
          <w:sz w:val="24"/>
        </w:rPr>
        <w:t xml:space="preserve">conditions E10 and E11 of the </w:t>
      </w:r>
      <w:r w:rsidR="00F47EC1" w:rsidRPr="00C76B85">
        <w:rPr>
          <w:rFonts w:ascii="Arial" w:eastAsia="Arial" w:hAnsi="Arial"/>
          <w:b/>
          <w:bCs/>
          <w:color w:val="000000"/>
          <w:sz w:val="24"/>
        </w:rPr>
        <w:t>ESO Licence</w:t>
      </w:r>
      <w:r w:rsidR="00AC08C4" w:rsidRPr="00686C60">
        <w:rPr>
          <w:rFonts w:ascii="Arial" w:eastAsia="Arial" w:hAnsi="Arial"/>
          <w:color w:val="000000"/>
          <w:sz w:val="24"/>
        </w:rPr>
        <w:t>.</w:t>
      </w:r>
      <w:r w:rsidR="00AC08C4" w:rsidRPr="00B711D3">
        <w:rPr>
          <w:rFonts w:ascii="Arial" w:eastAsia="Arial" w:hAnsi="Arial"/>
          <w:color w:val="000000"/>
          <w:sz w:val="24"/>
        </w:rPr>
        <w:t xml:space="preserve"> The </w:t>
      </w:r>
      <w:r w:rsidR="00AC08C4" w:rsidRPr="00B711D3">
        <w:rPr>
          <w:rFonts w:ascii="Arial" w:eastAsia="Arial" w:hAnsi="Arial"/>
          <w:b/>
          <w:color w:val="000000"/>
          <w:sz w:val="24"/>
        </w:rPr>
        <w:t xml:space="preserve">Applicant </w:t>
      </w:r>
      <w:r w:rsidR="00AC08C4" w:rsidRPr="00B711D3">
        <w:rPr>
          <w:rFonts w:ascii="Arial" w:eastAsia="Arial" w:hAnsi="Arial"/>
          <w:color w:val="000000"/>
          <w:sz w:val="24"/>
        </w:rPr>
        <w:t xml:space="preserve">should bear in mind </w:t>
      </w:r>
      <w:r w:rsidR="00AC08C4" w:rsidRPr="00B711D3">
        <w:rPr>
          <w:rFonts w:ascii="Arial" w:eastAsia="Arial" w:hAnsi="Arial"/>
          <w:b/>
          <w:color w:val="000000"/>
          <w:sz w:val="24"/>
        </w:rPr>
        <w:t xml:space="preserve">The Company 's </w:t>
      </w:r>
      <w:r w:rsidR="00AC08C4" w:rsidRPr="00B711D3">
        <w:rPr>
          <w:rFonts w:ascii="Arial" w:eastAsia="Arial" w:hAnsi="Arial"/>
          <w:color w:val="000000"/>
          <w:sz w:val="24"/>
        </w:rPr>
        <w:t xml:space="preserve">standard form terms of </w:t>
      </w:r>
      <w:r w:rsidR="00AC08C4" w:rsidRPr="00B711D3">
        <w:rPr>
          <w:rFonts w:ascii="Arial" w:eastAsia="Arial" w:hAnsi="Arial"/>
          <w:b/>
          <w:color w:val="000000"/>
          <w:sz w:val="24"/>
        </w:rPr>
        <w:t xml:space="preserve">Offer </w:t>
      </w:r>
      <w:r w:rsidR="00AC08C4" w:rsidRPr="00B711D3">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particular please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3B4EBC08" w14:textId="77777777" w:rsidR="00D21DAF" w:rsidRDefault="00AC08C4" w:rsidP="00E7580F">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r w:rsidR="001C1651">
        <w:rPr>
          <w:rFonts w:ascii="Arial" w:eastAsia="Arial" w:hAnsi="Arial"/>
          <w:color w:val="000000"/>
          <w:sz w:val="24"/>
        </w:rPr>
        <w:t xml:space="preserve"> </w:t>
      </w:r>
      <w:r w:rsidRPr="00B711D3">
        <w:rPr>
          <w:rFonts w:ascii="Arial" w:eastAsia="Arial" w:hAnsi="Arial"/>
          <w:color w:val="000000"/>
          <w:sz w:val="24"/>
        </w:rPr>
        <w:t>towards plant specification.</w:t>
      </w:r>
      <w:r w:rsidR="00B711D3" w:rsidRPr="00B711D3">
        <w:rPr>
          <w:rFonts w:ascii="Arial" w:eastAsia="Arial" w:hAnsi="Arial"/>
          <w:color w:val="000000"/>
          <w:sz w:val="24"/>
        </w:rPr>
        <w:t xml:space="preserve"> </w:t>
      </w:r>
      <w:r w:rsidRPr="00B711D3">
        <w:rPr>
          <w:rFonts w:ascii="Arial" w:eastAsia="Arial" w:hAnsi="Arial"/>
          <w:color w:val="000000"/>
          <w:sz w:val="24"/>
        </w:rPr>
        <w:t xml:space="preserve">You should be satisfied before an </w:t>
      </w:r>
      <w:r w:rsidRPr="00B711D3">
        <w:rPr>
          <w:rFonts w:ascii="Arial" w:eastAsia="Arial" w:hAnsi="Arial"/>
          <w:color w:val="000000"/>
          <w:sz w:val="24"/>
        </w:rPr>
        <w:br/>
        <w:t>application is made that your intended plant design can meet the requirements.</w:t>
      </w:r>
      <w:r w:rsidR="00C76B85">
        <w:rPr>
          <w:rFonts w:ascii="Arial" w:eastAsia="Arial" w:hAnsi="Arial"/>
          <w:color w:val="000000"/>
          <w:sz w:val="24"/>
        </w:rPr>
        <w:t xml:space="preserve"> </w:t>
      </w: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Applicant </w:t>
      </w:r>
      <w:r>
        <w:rPr>
          <w:rFonts w:ascii="Arial" w:eastAsia="Arial" w:hAnsi="Arial"/>
          <w:color w:val="000000"/>
          <w:sz w:val="24"/>
        </w:rPr>
        <w:t xml:space="preserve">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r>
        <w:rPr>
          <w:rFonts w:ascii="Arial" w:eastAsia="Arial" w:hAnsi="Arial"/>
          <w:color w:val="000000"/>
          <w:sz w:val="24"/>
        </w:rPr>
        <w:t xml:space="preserve">on the basis of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w:t>
      </w:r>
      <w:r>
        <w:rPr>
          <w:rFonts w:ascii="Arial" w:eastAsia="Arial" w:hAnsi="Arial"/>
          <w:color w:val="000000"/>
          <w:sz w:val="24"/>
        </w:rPr>
        <w:lastRenderedPageBreak/>
        <w:t xml:space="preserve">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assistance on this option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headerReference w:type="default" r:id="rId11"/>
          <w:footerReference w:type="default" r:id="rId12"/>
          <w:pgSz w:w="11904" w:h="16843"/>
          <w:pgMar w:top="700" w:right="1625" w:bottom="527" w:left="1639" w:header="720" w:footer="720" w:gutter="0"/>
          <w:cols w:space="720"/>
        </w:sectPr>
      </w:pPr>
    </w:p>
    <w:p w14:paraId="43FA5C81" w14:textId="551E2CC0" w:rsidR="00D21DAF" w:rsidRDefault="00D21DAF">
      <w:pPr>
        <w:spacing w:before="118" w:after="226" w:line="244" w:lineRule="exact"/>
        <w:textAlignment w:val="baseline"/>
        <w:rPr>
          <w:rFonts w:ascii="Arial" w:eastAsia="Arial" w:hAnsi="Arial"/>
          <w:color w:val="0000FF"/>
          <w:spacing w:val="-1"/>
          <w:sz w:val="13"/>
          <w:u w:val="single"/>
          <w:vertAlign w:val="superscript"/>
        </w:rPr>
      </w:pPr>
    </w:p>
    <w:p w14:paraId="76BBA44A" w14:textId="77777777" w:rsidR="00D21DAF" w:rsidRDefault="00D21DAF">
      <w:pPr>
        <w:spacing w:before="118" w:after="226" w:line="244" w:lineRule="exact"/>
        <w:sectPr w:rsidR="00D21DAF">
          <w:headerReference w:type="default" r:id="rId13"/>
          <w:type w:val="continuous"/>
          <w:pgSz w:w="11904" w:h="16843"/>
          <w:pgMar w:top="700" w:right="6605" w:bottom="527" w:left="1699" w:header="720" w:footer="720" w:gutter="0"/>
          <w:cols w:space="720"/>
        </w:sectPr>
      </w:pPr>
    </w:p>
    <w:p w14:paraId="23D8DA5C" w14:textId="77777777" w:rsidR="00D21DAF" w:rsidRDefault="00D21DAF">
      <w:pPr>
        <w:sectPr w:rsidR="00D21DAF">
          <w:headerReference w:type="default" r:id="rId14"/>
          <w:type w:val="continuous"/>
          <w:pgSz w:w="11904" w:h="16843"/>
          <w:pgMar w:top="700" w:right="1887" w:bottom="527" w:left="7997" w:header="720" w:footer="720" w:gutter="0"/>
          <w:cols w:space="720"/>
        </w:sectPr>
      </w:pPr>
    </w:p>
    <w:p w14:paraId="513DBACF" w14:textId="02D0CDFF"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242"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8C708" id="Line 32" o:spid="_x0000_s1026" style="position:absolute;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3"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4BF3A" id="Line 31" o:spid="_x0000_s1026" style="position:absolute;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4"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E1198" id="Line 30"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notices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in  2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8245"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A5918" id="Line 29"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EB5EF" id="Line 28" o:spid="_x0000_s1026" style="position:absolute;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3"/>
          <w:sz w:val="24"/>
        </w:rPr>
        <w:t>Email:</w:t>
      </w:r>
    </w:p>
    <w:p w14:paraId="09B24DB0" w14:textId="77777777" w:rsidR="0022694F" w:rsidRDefault="00AC08C4" w:rsidP="0022694F">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r w:rsidR="0022694F">
        <w:rPr>
          <w:rFonts w:ascii="Arial" w:eastAsia="Arial" w:hAnsi="Arial"/>
          <w:color w:val="000000"/>
          <w:spacing w:val="-1"/>
          <w:sz w:val="24"/>
        </w:rPr>
        <w:t xml:space="preserve"> </w:t>
      </w:r>
    </w:p>
    <w:p w14:paraId="7F244CDD" w14:textId="22BB622E" w:rsidR="00D21DAF" w:rsidRDefault="00AC08C4" w:rsidP="0022694F">
      <w:pPr>
        <w:spacing w:before="120" w:line="279"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headerReference w:type="default" r:id="rId15"/>
          <w:pgSz w:w="11904" w:h="16843"/>
          <w:pgMar w:top="960" w:right="1646" w:bottom="792" w:left="1618" w:header="720" w:footer="720" w:gutter="0"/>
          <w:cols w:space="720"/>
        </w:sectPr>
      </w:pPr>
    </w:p>
    <w:p w14:paraId="28D3096F" w14:textId="1C42A6FD"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t>[ ]</w:t>
      </w:r>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Variable application fee [ ]</w:t>
      </w:r>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in Scotland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8247"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D681B" id="Line 26" o:spid="_x0000_s1026" style="position:absolute;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8"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BC50E" id="Line 25" o:spid="_x0000_s1026" style="position:absolute;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t>[ ]</w:t>
      </w:r>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Not sure [ ]</w:t>
      </w:r>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49"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BB290" id="Line 24" o:spid="_x0000_s1026" style="position:absolute;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0"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75E7D" id="Line 23" o:spid="_x0000_s1026" style="position:absolute;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headerReference w:type="default" r:id="rId16"/>
          <w:pgSz w:w="11904" w:h="16843"/>
          <w:pgMar w:top="960" w:right="1625" w:bottom="1084" w:left="1639" w:header="720" w:footer="720" w:gutter="0"/>
          <w:cols w:space="720"/>
        </w:sectPr>
      </w:pPr>
    </w:p>
    <w:p w14:paraId="2A8BA82E" w14:textId="7D2ABCC1"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t>[ ]</w:t>
      </w:r>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Not sure [ ]</w:t>
      </w:r>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headerReference w:type="default" r:id="rId17"/>
          <w:pgSz w:w="11904" w:h="16843"/>
          <w:pgMar w:top="960" w:right="2515" w:bottom="792" w:left="1709" w:header="720" w:footer="720" w:gutter="0"/>
          <w:cols w:space="720"/>
        </w:sectPr>
      </w:pPr>
    </w:p>
    <w:p w14:paraId="681980A4" w14:textId="3B50650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8251"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7499A" id="Line 20" o:spid="_x0000_s1026" style="position:absolute;z-index:2516582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52"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88C3E" id="Line 19" o:spid="_x0000_s1026" style="position:absolute;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3"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4E84E" id="Line 18" o:spid="_x0000_s1026" style="position:absolute;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4"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EAD5C" id="Line 17" o:spid="_x0000_s1026" style="position:absolute;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5"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8A788" id="Line 16" o:spid="_x0000_s1026" style="position:absolute;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A321D" id="Line 15" o:spid="_x0000_s1026" style="position:absolute;z-index:25165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7"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191D1" id="Line 14" o:spid="_x0000_s1026" style="position:absolute;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headerReference w:type="default" r:id="rId18"/>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4180CD15" w:rsidR="00D21DAF" w:rsidRDefault="008272BC">
      <w:pPr>
        <w:tabs>
          <w:tab w:val="left" w:pos="648"/>
        </w:tabs>
        <w:spacing w:before="267" w:after="187" w:line="278"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58" behindDoc="0" locked="0" layoutInCell="1" allowOverlap="1" wp14:anchorId="35D5388D" wp14:editId="59D114CC">
                <wp:simplePos x="0" y="0"/>
                <wp:positionH relativeFrom="page">
                  <wp:posOffset>1454150</wp:posOffset>
                </wp:positionH>
                <wp:positionV relativeFrom="page">
                  <wp:posOffset>2393364</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80D7E" id="Line 13" o:spid="_x0000_s1026" style="position:absolute;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8.45pt" to="507.9pt,1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z w:val="24"/>
        </w:rPr>
        <w:t>1.</w:t>
      </w:r>
      <w:r w:rsidR="00AC08C4">
        <w:rPr>
          <w:rFonts w:ascii="Arial" w:eastAsia="Arial" w:hAnsi="Arial"/>
          <w:color w:val="000000"/>
          <w:sz w:val="24"/>
        </w:rPr>
        <w:tab/>
        <w:t>Summary of Application (brief description of plant to be connected):</w:t>
      </w:r>
    </w:p>
    <w:p w14:paraId="02B49A06" w14:textId="468D9B04" w:rsidR="00D21DAF" w:rsidRDefault="008272BC">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59" behindDoc="0" locked="0" layoutInCell="1" allowOverlap="1" wp14:anchorId="763417F5" wp14:editId="2903FC29">
                <wp:simplePos x="0" y="0"/>
                <wp:positionH relativeFrom="page">
                  <wp:posOffset>1456690</wp:posOffset>
                </wp:positionH>
                <wp:positionV relativeFrom="page">
                  <wp:posOffset>2598664</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0C2B0" id="Line 12" o:spid="_x0000_s1026" style="position:absolute;z-index:2516582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4.6pt" to="508.35pt,2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0" behindDoc="0" locked="0" layoutInCell="1" allowOverlap="1" wp14:anchorId="4B0CA2F8" wp14:editId="704BDB7A">
                <wp:simplePos x="0" y="0"/>
                <wp:positionH relativeFrom="page">
                  <wp:posOffset>1501042</wp:posOffset>
                </wp:positionH>
                <wp:positionV relativeFrom="page">
                  <wp:posOffset>2807189</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D1A01" id="Line 11" o:spid="_x0000_s1026" style="position:absolute;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8.2pt,221.05pt" to="511.85pt,2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t>[ ]</w:t>
      </w:r>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t>[ ]</w:t>
      </w:r>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t>[ ]</w:t>
      </w:r>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Please indicate if your plant may be able to provide (or you could consider providing) the following technical capability:-</w:t>
      </w:r>
    </w:p>
    <w:p w14:paraId="0ED287F3"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Generation from Auxiliary Units (Reserve Services)</w:t>
      </w:r>
      <w:r w:rsidRPr="00ED2144">
        <w:rPr>
          <w:rFonts w:ascii="Arial" w:eastAsia="Arial" w:hAnsi="Arial"/>
          <w:color w:val="000000"/>
          <w:sz w:val="24"/>
        </w:rPr>
        <w:tab/>
        <w:t>[ ]</w:t>
      </w:r>
    </w:p>
    <w:p w14:paraId="3DB63B90"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Spinning Generation</w:t>
      </w:r>
      <w:r w:rsidRPr="00ED2144">
        <w:rPr>
          <w:rFonts w:ascii="Arial" w:eastAsia="Arial" w:hAnsi="Arial"/>
          <w:color w:val="000000"/>
          <w:sz w:val="24"/>
        </w:rPr>
        <w:tab/>
        <w:t>[ ]</w:t>
      </w:r>
    </w:p>
    <w:p w14:paraId="1317C55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Fast Start capability</w:t>
      </w:r>
      <w:r w:rsidRPr="00ED2144">
        <w:rPr>
          <w:rFonts w:ascii="Arial" w:eastAsia="Arial" w:hAnsi="Arial"/>
          <w:color w:val="000000"/>
          <w:sz w:val="24"/>
        </w:rPr>
        <w:tab/>
        <w:t>[ ]</w:t>
      </w:r>
    </w:p>
    <w:p w14:paraId="11F9DBF8"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Frequency Response above Mandatory requirements</w:t>
      </w:r>
      <w:r w:rsidRPr="00ED2144">
        <w:rPr>
          <w:rFonts w:ascii="Arial" w:eastAsia="Arial" w:hAnsi="Arial"/>
          <w:color w:val="000000"/>
          <w:sz w:val="24"/>
        </w:rPr>
        <w:tab/>
        <w:t>[ ]</w:t>
      </w:r>
    </w:p>
    <w:p w14:paraId="3978724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Demand Reduction / Management</w:t>
      </w:r>
      <w:r w:rsidRPr="00ED2144">
        <w:rPr>
          <w:rFonts w:ascii="Arial" w:eastAsia="Arial" w:hAnsi="Arial"/>
          <w:color w:val="000000"/>
          <w:sz w:val="24"/>
        </w:rPr>
        <w:tab/>
        <w:t>[ ]</w:t>
      </w:r>
    </w:p>
    <w:p w14:paraId="5CC464E1"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Reactive capability above Mandatory requirements</w:t>
      </w:r>
      <w:r w:rsidRPr="00ED2144">
        <w:rPr>
          <w:rFonts w:ascii="Arial" w:eastAsia="Arial" w:hAnsi="Arial"/>
          <w:color w:val="000000"/>
          <w:sz w:val="24"/>
        </w:rPr>
        <w:tab/>
        <w:t>[ ]</w:t>
      </w:r>
    </w:p>
    <w:p w14:paraId="755F0532"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Synchronous Compensation</w:t>
      </w:r>
      <w:r w:rsidRPr="00ED2144">
        <w:rPr>
          <w:rFonts w:ascii="Arial" w:eastAsia="Arial" w:hAnsi="Arial"/>
          <w:color w:val="000000"/>
          <w:sz w:val="24"/>
        </w:rPr>
        <w:tab/>
        <w:t>[ ]</w:t>
      </w:r>
    </w:p>
    <w:p w14:paraId="595739DC"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Black Start Capability</w:t>
      </w:r>
      <w:r w:rsidRPr="00ED2144">
        <w:rPr>
          <w:rFonts w:ascii="Arial" w:eastAsia="Arial" w:hAnsi="Arial"/>
          <w:color w:val="000000"/>
          <w:sz w:val="24"/>
        </w:rPr>
        <w:tab/>
        <w:t>[ ]</w:t>
      </w:r>
    </w:p>
    <w:p w14:paraId="02539FF1"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Emergency Maximum Generation</w:t>
      </w:r>
      <w:r w:rsidRPr="00ED2144">
        <w:rPr>
          <w:rFonts w:ascii="Arial" w:eastAsia="Arial" w:hAnsi="Arial"/>
          <w:color w:val="000000"/>
          <w:sz w:val="24"/>
        </w:rPr>
        <w:tab/>
        <w:t>[ ]</w:t>
      </w:r>
    </w:p>
    <w:p w14:paraId="5D2B8D0F"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Intertrip</w:t>
      </w:r>
      <w:r w:rsidRPr="00ED2144">
        <w:rPr>
          <w:rFonts w:ascii="Arial" w:eastAsia="Arial" w:hAnsi="Arial"/>
          <w:color w:val="000000"/>
          <w:sz w:val="24"/>
        </w:rPr>
        <w:tab/>
        <w:t>[ ]</w:t>
      </w:r>
    </w:p>
    <w:p w14:paraId="6ACF4E3E"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Other (please detail below)</w:t>
      </w:r>
      <w:r w:rsidRPr="00ED2144">
        <w:rPr>
          <w:rFonts w:ascii="Arial" w:eastAsia="Arial" w:hAnsi="Arial"/>
          <w:color w:val="000000"/>
          <w:sz w:val="24"/>
        </w:rPr>
        <w:tab/>
        <w:t>[ ]</w:t>
      </w:r>
    </w:p>
    <w:p w14:paraId="5A2AED40" w14:textId="77777777" w:rsidR="00D21DAF" w:rsidRDefault="00D21DAF">
      <w:pPr>
        <w:sectPr w:rsidR="00D21DAF">
          <w:headerReference w:type="default" r:id="rId19"/>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58261"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6E170" id="Line 10" o:spid="_x0000_s1026" style="position:absolute;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&#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2"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0C5C4" id="Line 9" o:spid="_x0000_s1026" style="position:absolute;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77777777" w:rsidR="00D21DAF" w:rsidRDefault="00AC08C4">
      <w:pPr>
        <w:tabs>
          <w:tab w:val="decimal" w:pos="288"/>
          <w:tab w:val="left" w:pos="720"/>
          <w:tab w:val="left" w:leader="dot" w:pos="7992"/>
        </w:tabs>
        <w:spacing w:before="234" w:line="282" w:lineRule="exact"/>
        <w:ind w:left="144"/>
        <w:textAlignment w:val="baseline"/>
        <w:rPr>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2350FBF5" w14:textId="7777777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t>5.</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You would like an offer that is compliant with the deterministic criteria</w:t>
      </w:r>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You would like an offer on the basis of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263"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1C703" id="Line 8" o:spid="_x0000_s1026" style="position:absolute;z-index:2516582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4"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00518" id="Line 7" o:spid="_x0000_s1026" style="position:absolute;z-index:251658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5"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0A713" id="Line 6" o:spid="_x0000_s1026" style="position:absolute;z-index:2516582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79BE4964" w14:textId="2A48C837" w:rsidR="00D21DAF" w:rsidRPr="00540BCB" w:rsidRDefault="007A5E99" w:rsidP="00540BCB">
      <w:pPr>
        <w:spacing w:before="118" w:line="250" w:lineRule="exact"/>
        <w:textAlignment w:val="baseline"/>
        <w:rPr>
          <w:rFonts w:ascii="Arial" w:eastAsia="Arial" w:hAnsi="Arial"/>
          <w:color w:val="0000FF"/>
          <w:sz w:val="13"/>
          <w:u w:val="single"/>
          <w:vertAlign w:val="superscript"/>
        </w:rPr>
        <w:sectPr w:rsidR="00D21DAF" w:rsidRPr="00540BCB">
          <w:headerReference w:type="default" r:id="rId20"/>
          <w:pgSz w:w="11904" w:h="16843"/>
          <w:pgMar w:top="960" w:right="1559" w:bottom="527" w:left="1565" w:header="720" w:footer="720" w:gutter="0"/>
          <w:cols w:space="720"/>
        </w:sectPr>
      </w:pPr>
      <w:r>
        <w:rPr>
          <w:noProof/>
          <w:lang w:val="en-GB" w:eastAsia="en-GB"/>
        </w:rPr>
        <mc:AlternateContent>
          <mc:Choice Requires="wps">
            <w:drawing>
              <wp:anchor distT="0" distB="0" distL="114300" distR="114300" simplePos="0" relativeHeight="25165826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337F7" id="Line 5" o:spid="_x0000_s1026" style="position:absolute;z-index:2516582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fPiTAOAAAAANAQAADwAAAAAAAAAAAAAAAAAJBAAAZHJzL2Rvd25y&#10;ZXYueG1sUEsFBgAAAAAEAAQA8wAAABYFAAAAAA==&#10;" strokeweight=".7pt">
                <w10:wrap anchorx="page" anchory="page"/>
              </v:line>
            </w:pict>
          </mc:Fallback>
        </mc:AlternateContent>
      </w:r>
    </w:p>
    <w:p w14:paraId="14127BFD" w14:textId="6C325B84"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headerReference w:type="default" r:id="rId21"/>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1F4034" w14:textId="77777777" w:rsidR="00D21DAF" w:rsidRDefault="00D21DAF">
      <w:pPr>
        <w:spacing w:before="8" w:after="227" w:line="317" w:lineRule="exact"/>
        <w:sectPr w:rsidR="00D21DAF">
          <w:headerReference w:type="default" r:id="rId22"/>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programme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chart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or reach the following relevant key milestones below and other additional milestones as necessary (working backwards from expected connection date at ‘year 0’). This information is expected to provide the anticipated project overview at the time of application:-</w:t>
      </w:r>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S36,S37)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 xml:space="preserve">Plant Ordered (i.e.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Construction Started (site mobilisation)</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headerReference w:type="default" r:id="rId23"/>
          <w:type w:val="continuous"/>
          <w:pgSz w:w="11904" w:h="16843"/>
          <w:pgMar w:top="960" w:right="1550" w:bottom="527" w:left="1574" w:header="720" w:footer="720" w:gutter="0"/>
          <w:cols w:space="720"/>
        </w:sectPr>
      </w:pPr>
    </w:p>
    <w:p w14:paraId="10F97821" w14:textId="065BE52B"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specify the concerns, reasons or technical requirements that you are seeking to address by this.</w:t>
      </w:r>
    </w:p>
    <w:p w14:paraId="0176C74C" w14:textId="77777777" w:rsidR="00D21DAF" w:rsidRDefault="00D21DAF">
      <w:pPr>
        <w:sectPr w:rsidR="00D21DAF">
          <w:headerReference w:type="default" r:id="rId24"/>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Party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0E734CBC"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We authorise the release of certain information, on the grounds of commercial confidentiality</w:t>
      </w:r>
      <w:r w:rsidRPr="00540BCB">
        <w:rPr>
          <w:rFonts w:ascii="Arial" w:eastAsia="Arial" w:hAnsi="Arial"/>
          <w:sz w:val="24"/>
        </w:rPr>
        <w:t xml:space="preserve">, </w:t>
      </w:r>
      <w:r w:rsidR="002B1D1C" w:rsidRPr="00540BCB">
        <w:rPr>
          <w:rFonts w:ascii="Arial" w:eastAsia="Arial" w:hAnsi="Arial"/>
          <w:sz w:val="24"/>
        </w:rPr>
        <w:t xml:space="preserve">(a) </w:t>
      </w:r>
      <w:r w:rsidRPr="00540BCB">
        <w:rPr>
          <w:rFonts w:ascii="Arial" w:eastAsia="Arial" w:hAnsi="Arial"/>
          <w:sz w:val="24"/>
        </w:rPr>
        <w:t xml:space="preserve">to the appropriate </w:t>
      </w:r>
      <w:r w:rsidRPr="00540BCB">
        <w:rPr>
          <w:rFonts w:ascii="Arial" w:eastAsia="Arial" w:hAnsi="Arial"/>
          <w:b/>
          <w:sz w:val="24"/>
        </w:rPr>
        <w:t xml:space="preserve">Public Distribution System Operator(s) </w:t>
      </w:r>
      <w:r w:rsidRPr="00540BCB">
        <w:rPr>
          <w:rFonts w:ascii="Arial" w:eastAsia="Arial" w:hAnsi="Arial"/>
          <w:sz w:val="24"/>
        </w:rPr>
        <w:t xml:space="preserve">or </w:t>
      </w:r>
      <w:r w:rsidRPr="00540BCB">
        <w:rPr>
          <w:rFonts w:ascii="Arial" w:eastAsia="Arial" w:hAnsi="Arial"/>
          <w:b/>
          <w:sz w:val="24"/>
        </w:rPr>
        <w:t xml:space="preserve">Relevant Transmission Licensees </w:t>
      </w:r>
      <w:r w:rsidRPr="00540BCB">
        <w:rPr>
          <w:rFonts w:ascii="Arial" w:eastAsia="Arial" w:hAnsi="Arial"/>
          <w:sz w:val="24"/>
        </w:rPr>
        <w:t>should it be considered necessary</w:t>
      </w:r>
      <w:r w:rsidR="006412E8" w:rsidRPr="00540BCB">
        <w:rPr>
          <w:rFonts w:ascii="Arial" w:eastAsia="Arial" w:hAnsi="Arial"/>
          <w:sz w:val="24"/>
        </w:rPr>
        <w:t xml:space="preserve"> </w:t>
      </w:r>
      <w:r w:rsidR="002B1D1C" w:rsidRPr="00540BCB">
        <w:rPr>
          <w:rFonts w:ascii="Arial" w:eastAsia="Times New Roman" w:hAnsi="Arial" w:cs="Arial"/>
          <w:bCs/>
        </w:rPr>
        <w:t xml:space="preserve"> and (b) to the </w:t>
      </w:r>
      <w:r w:rsidR="002B1D1C" w:rsidRPr="00540BCB">
        <w:rPr>
          <w:rFonts w:ascii="Arial" w:eastAsia="Times New Roman" w:hAnsi="Arial" w:cs="Arial"/>
          <w:b/>
        </w:rPr>
        <w:t>Competent Authority</w:t>
      </w:r>
      <w:r w:rsidR="002B1D1C" w:rsidRPr="00540BCB">
        <w:rPr>
          <w:rFonts w:ascii="Arial" w:eastAsia="Times New Roman" w:hAnsi="Arial" w:cs="Arial"/>
          <w:bCs/>
        </w:rPr>
        <w:t xml:space="preserve"> relevant in the consideration of control of qualifying assets under (and as defined in) the National Security and Investment Act 2021</w:t>
      </w:r>
      <w:r w:rsidR="002B1D1C" w:rsidRPr="00540BCB">
        <w:rPr>
          <w:rFonts w:ascii="Arial" w:eastAsia="Arial" w:hAnsi="Arial"/>
          <w:sz w:val="24"/>
        </w:rPr>
        <w:t>.</w:t>
      </w:r>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rsidP="005D1FE3">
      <w:pPr>
        <w:numPr>
          <w:ilvl w:val="0"/>
          <w:numId w:val="14"/>
        </w:numPr>
        <w:tabs>
          <w:tab w:val="clear" w:pos="720"/>
          <w:tab w:val="left" w:pos="864"/>
        </w:tabs>
        <w:spacing w:before="360" w:line="279" w:lineRule="exact"/>
        <w:ind w:left="864" w:hanging="720"/>
        <w:jc w:val="both"/>
        <w:textAlignment w:val="baseline"/>
        <w:rPr>
          <w:rFonts w:ascii="Arial" w:eastAsia="Arial" w:hAnsi="Arial"/>
          <w:color w:val="000000"/>
          <w:sz w:val="24"/>
        </w:rPr>
      </w:pPr>
      <w:r>
        <w:rPr>
          <w:rFonts w:ascii="Arial" w:eastAsia="Arial" w:hAnsi="Arial"/>
          <w:color w:val="000000"/>
          <w:sz w:val="24"/>
        </w:rPr>
        <w:t>We confirm that we are applying in the category of :</w:t>
      </w:r>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t>[ ]</w:t>
      </w:r>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t>[ ]</w:t>
      </w:r>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t>[ ]</w:t>
      </w:r>
    </w:p>
    <w:p w14:paraId="7F87C0DA" w14:textId="28A3510A" w:rsidR="00BC4AD7" w:rsidRPr="00BC4AD7" w:rsidRDefault="00AC08C4" w:rsidP="00502938">
      <w:pPr>
        <w:spacing w:after="360" w:line="273" w:lineRule="exact"/>
        <w:ind w:left="851" w:right="4527"/>
        <w:textAlignment w:val="baseline"/>
        <w:rPr>
          <w:rFonts w:ascii="Arial" w:eastAsia="Arial" w:hAnsi="Arial"/>
          <w:sz w:val="24"/>
        </w:rPr>
      </w:pPr>
      <w:r>
        <w:rPr>
          <w:rFonts w:ascii="Arial" w:eastAsia="Arial" w:hAnsi="Arial"/>
          <w:color w:val="000000"/>
          <w:sz w:val="24"/>
        </w:rPr>
        <w:t xml:space="preserve">[Please </w:t>
      </w:r>
      <w:r w:rsidRPr="00BC4AD7">
        <w:rPr>
          <w:rFonts w:ascii="Arial" w:eastAsia="Arial" w:hAnsi="Arial"/>
          <w:sz w:val="24"/>
        </w:rPr>
        <w:t xml:space="preserve">tick correct option]. </w:t>
      </w:r>
    </w:p>
    <w:p w14:paraId="15FE5D04" w14:textId="77777777" w:rsidR="00BC4AD7" w:rsidRPr="00BC4AD7" w:rsidRDefault="00BC4AD7" w:rsidP="005D1FE3">
      <w:pPr>
        <w:spacing w:after="480" w:line="273" w:lineRule="exact"/>
        <w:ind w:left="851" w:right="-9" w:hanging="709"/>
        <w:textAlignment w:val="baseline"/>
        <w:rPr>
          <w:rFonts w:ascii="Arial" w:hAnsi="Arial" w:cs="Arial"/>
          <w:sz w:val="24"/>
          <w:szCs w:val="24"/>
        </w:rPr>
      </w:pPr>
      <w:r w:rsidRPr="00BC4AD7">
        <w:rPr>
          <w:rFonts w:ascii="Arial" w:eastAsia="Arial" w:hAnsi="Arial"/>
          <w:sz w:val="24"/>
        </w:rPr>
        <w:t>8.</w:t>
      </w:r>
      <w:r w:rsidRPr="00BC4AD7">
        <w:rPr>
          <w:rFonts w:ascii="Arial" w:eastAsia="Arial" w:hAnsi="Arial"/>
          <w:sz w:val="24"/>
        </w:rPr>
        <w:tab/>
      </w:r>
      <w:r w:rsidRPr="00BC4AD7">
        <w:rPr>
          <w:rFonts w:ascii="Arial" w:hAnsi="Arial" w:cs="Arial"/>
          <w:sz w:val="24"/>
          <w:szCs w:val="24"/>
        </w:rPr>
        <w:t>We confirm that this is an application for a:</w:t>
      </w:r>
    </w:p>
    <w:p w14:paraId="5A4312A1" w14:textId="2C1C19AB" w:rsidR="00BC4AD7" w:rsidRPr="00BC4AD7" w:rsidRDefault="00BC4AD7" w:rsidP="002C0AAF">
      <w:pPr>
        <w:spacing w:line="273" w:lineRule="exact"/>
        <w:ind w:left="851" w:right="2543"/>
        <w:textAlignment w:val="baseline"/>
        <w:rPr>
          <w:rFonts w:ascii="Arial" w:eastAsia="Arial" w:hAnsi="Arial" w:cs="Arial"/>
          <w:sz w:val="24"/>
          <w:szCs w:val="24"/>
        </w:rPr>
      </w:pPr>
      <w:r w:rsidRPr="00BC4AD7">
        <w:rPr>
          <w:rFonts w:ascii="Arial" w:hAnsi="Arial" w:cs="Arial"/>
          <w:b/>
          <w:bCs/>
          <w:sz w:val="24"/>
          <w:szCs w:val="24"/>
        </w:rPr>
        <w:t>Gate 1 Offer</w:t>
      </w:r>
      <w:r w:rsidRPr="00BC4AD7">
        <w:rPr>
          <w:rFonts w:ascii="Arial" w:hAnsi="Arial" w:cs="Arial"/>
          <w:sz w:val="24"/>
          <w:szCs w:val="24"/>
        </w:rPr>
        <w:t xml:space="preserve"> </w:t>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Pr="00BC4AD7">
        <w:rPr>
          <w:rFonts w:ascii="Arial" w:hAnsi="Arial" w:cs="Arial"/>
          <w:sz w:val="24"/>
          <w:szCs w:val="24"/>
        </w:rPr>
        <w:t>[  ]</w:t>
      </w:r>
    </w:p>
    <w:p w14:paraId="5A2EA2D2" w14:textId="1C525509" w:rsidR="00BC4AD7" w:rsidRPr="00BC4AD7" w:rsidRDefault="00BC4AD7" w:rsidP="005D1FE3">
      <w:pPr>
        <w:pStyle w:val="BodyText"/>
        <w:spacing w:after="120"/>
        <w:ind w:left="851"/>
        <w:jc w:val="both"/>
        <w:rPr>
          <w:rFonts w:ascii="Arial" w:hAnsi="Arial" w:cs="Arial"/>
          <w:sz w:val="24"/>
          <w:szCs w:val="24"/>
        </w:rPr>
      </w:pPr>
      <w:r w:rsidRPr="00BC4AD7">
        <w:rPr>
          <w:rFonts w:ascii="Arial" w:hAnsi="Arial" w:cs="Arial"/>
          <w:b/>
          <w:bCs/>
          <w:sz w:val="24"/>
          <w:szCs w:val="24"/>
        </w:rPr>
        <w:t>Gate 2 Offer</w:t>
      </w:r>
      <w:r w:rsidRPr="00BC4AD7">
        <w:rPr>
          <w:rFonts w:ascii="Arial" w:hAnsi="Arial" w:cs="Arial"/>
          <w:sz w:val="24"/>
          <w:szCs w:val="24"/>
        </w:rPr>
        <w:t xml:space="preserve">  </w:t>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Pr="00BC4AD7">
        <w:rPr>
          <w:rFonts w:ascii="Arial" w:hAnsi="Arial" w:cs="Arial"/>
          <w:sz w:val="24"/>
          <w:szCs w:val="24"/>
        </w:rPr>
        <w:t>[  ]</w:t>
      </w:r>
    </w:p>
    <w:p w14:paraId="1FAC3951" w14:textId="536B3BEE" w:rsidR="00BC4AD7" w:rsidRDefault="00BC4AD7" w:rsidP="00BC4AD7">
      <w:pPr>
        <w:pStyle w:val="BodyText"/>
        <w:ind w:left="851"/>
        <w:jc w:val="both"/>
        <w:rPr>
          <w:rFonts w:ascii="Arial" w:hAnsi="Arial" w:cs="Arial"/>
          <w:sz w:val="24"/>
          <w:szCs w:val="24"/>
        </w:rPr>
      </w:pPr>
      <w:r w:rsidRPr="00BC4AD7">
        <w:rPr>
          <w:rFonts w:ascii="Arial" w:hAnsi="Arial" w:cs="Arial"/>
          <w:sz w:val="24"/>
          <w:szCs w:val="24"/>
        </w:rPr>
        <w:t>Please tick correct option</w:t>
      </w:r>
    </w:p>
    <w:p w14:paraId="4FFBCC85" w14:textId="73DCB7D9" w:rsidR="0031057A" w:rsidRPr="00654E46" w:rsidRDefault="00CE7BD5" w:rsidP="00842574">
      <w:pPr>
        <w:pStyle w:val="BodyText"/>
        <w:ind w:left="720" w:hanging="720"/>
        <w:jc w:val="both"/>
        <w:rPr>
          <w:rFonts w:cs="Arial"/>
        </w:rPr>
      </w:pPr>
      <w:r>
        <w:rPr>
          <w:rFonts w:ascii="Arial" w:hAnsi="Arial" w:cs="Arial"/>
          <w:sz w:val="24"/>
          <w:szCs w:val="24"/>
        </w:rPr>
        <w:t>9.</w:t>
      </w:r>
      <w:r>
        <w:rPr>
          <w:rFonts w:ascii="Arial" w:hAnsi="Arial" w:cs="Arial"/>
          <w:sz w:val="24"/>
          <w:szCs w:val="24"/>
        </w:rPr>
        <w:tab/>
      </w:r>
      <w:r w:rsidR="00842574" w:rsidRPr="00502938">
        <w:rPr>
          <w:rFonts w:ascii="Arial" w:hAnsi="Arial" w:cs="Arial"/>
          <w:sz w:val="24"/>
          <w:szCs w:val="24"/>
        </w:rPr>
        <w:t xml:space="preserve">Where the </w:t>
      </w:r>
      <w:r w:rsidR="00842574" w:rsidRPr="00502938">
        <w:rPr>
          <w:rFonts w:ascii="Arial" w:hAnsi="Arial" w:cs="Arial"/>
          <w:b/>
          <w:bCs/>
          <w:sz w:val="24"/>
          <w:szCs w:val="24"/>
        </w:rPr>
        <w:t>Application</w:t>
      </w:r>
      <w:r w:rsidR="00842574" w:rsidRPr="00502938">
        <w:rPr>
          <w:rFonts w:ascii="Arial" w:hAnsi="Arial" w:cs="Arial"/>
          <w:sz w:val="24"/>
          <w:szCs w:val="24"/>
        </w:rPr>
        <w:t xml:space="preserve"> is in respect of a </w:t>
      </w:r>
      <w:r w:rsidR="00842574" w:rsidRPr="00502938">
        <w:rPr>
          <w:rFonts w:ascii="Arial" w:hAnsi="Arial" w:cs="Arial"/>
          <w:b/>
          <w:bCs/>
          <w:sz w:val="24"/>
          <w:szCs w:val="24"/>
        </w:rPr>
        <w:t>Large Embedded Generator</w:t>
      </w:r>
      <w:r w:rsidR="00842574" w:rsidRPr="00B73EBD">
        <w:rPr>
          <w:rFonts w:ascii="Arial" w:hAnsi="Arial" w:cs="Arial"/>
          <w:sz w:val="24"/>
          <w:szCs w:val="24"/>
        </w:rPr>
        <w:t xml:space="preserve">, </w:t>
      </w:r>
      <w:r w:rsidR="00842574" w:rsidRPr="00502938">
        <w:rPr>
          <w:rFonts w:ascii="Arial" w:hAnsi="Arial" w:cs="Arial"/>
          <w:sz w:val="24"/>
          <w:szCs w:val="24"/>
        </w:rPr>
        <w:t>i</w:t>
      </w:r>
      <w:r w:rsidR="0031057A" w:rsidRPr="00502938">
        <w:rPr>
          <w:rFonts w:ascii="Arial" w:hAnsi="Arial" w:cs="Arial"/>
          <w:sz w:val="24"/>
          <w:szCs w:val="24"/>
        </w:rPr>
        <w:t xml:space="preserve">f this was to be considered by </w:t>
      </w:r>
      <w:r w:rsidR="0031057A" w:rsidRPr="00502938">
        <w:rPr>
          <w:rFonts w:ascii="Arial" w:hAnsi="Arial" w:cs="Arial"/>
          <w:b/>
          <w:bCs/>
          <w:sz w:val="24"/>
          <w:szCs w:val="24"/>
        </w:rPr>
        <w:t>The Company</w:t>
      </w:r>
      <w:r w:rsidR="0031057A" w:rsidRPr="00502938">
        <w:rPr>
          <w:rFonts w:ascii="Arial" w:hAnsi="Arial" w:cs="Arial"/>
          <w:sz w:val="24"/>
          <w:szCs w:val="24"/>
        </w:rPr>
        <w:t xml:space="preserve">, we would/would not be interested in </w:t>
      </w:r>
      <w:r w:rsidR="0031057A" w:rsidRPr="00502938">
        <w:rPr>
          <w:rFonts w:ascii="Arial" w:hAnsi="Arial" w:cs="Arial"/>
          <w:b/>
          <w:bCs/>
          <w:sz w:val="24"/>
          <w:szCs w:val="24"/>
        </w:rPr>
        <w:t>Reservation</w:t>
      </w:r>
      <w:r w:rsidR="0031057A" w:rsidRPr="00502938">
        <w:rPr>
          <w:rFonts w:ascii="Arial" w:hAnsi="Arial" w:cs="Arial"/>
          <w:sz w:val="24"/>
          <w:szCs w:val="24"/>
        </w:rPr>
        <w:t>. [delete as appropriate]</w:t>
      </w:r>
      <w:ins w:id="5" w:author="Tammy Meek [NESO]" w:date="2025-09-04T11:09:00Z" w16du:dateUtc="2025-09-04T10:09:00Z">
        <w:r w:rsidR="00CC45F6">
          <w:rPr>
            <w:rFonts w:ascii="Arial" w:hAnsi="Arial" w:cs="Arial"/>
            <w:sz w:val="24"/>
            <w:szCs w:val="24"/>
          </w:rPr>
          <w:t>.</w:t>
        </w:r>
      </w:ins>
    </w:p>
    <w:p w14:paraId="5723DF0D" w14:textId="77777777" w:rsidR="00BC4AD7" w:rsidRPr="00BC4AD7" w:rsidRDefault="00BC4AD7" w:rsidP="00BC4AD7">
      <w:pPr>
        <w:pStyle w:val="BodyText"/>
        <w:ind w:left="851"/>
        <w:jc w:val="both"/>
        <w:rPr>
          <w:rFonts w:ascii="Arial" w:hAnsi="Arial" w:cs="Arial"/>
          <w:sz w:val="24"/>
          <w:szCs w:val="24"/>
        </w:rPr>
      </w:pPr>
    </w:p>
    <w:p w14:paraId="4AE6178D" w14:textId="39E84BAF" w:rsidR="00D21DAF" w:rsidRPr="00BC4AD7" w:rsidRDefault="00AC08C4">
      <w:pPr>
        <w:spacing w:after="1021" w:line="273" w:lineRule="exact"/>
        <w:ind w:left="144" w:right="5760"/>
        <w:textAlignment w:val="baseline"/>
        <w:rPr>
          <w:rFonts w:ascii="Arial" w:eastAsia="Arial" w:hAnsi="Arial"/>
          <w:sz w:val="24"/>
        </w:rPr>
      </w:pPr>
      <w:r w:rsidRPr="00BC4AD7">
        <w:rPr>
          <w:rFonts w:ascii="Arial" w:eastAsia="Arial" w:hAnsi="Arial"/>
          <w:sz w:val="24"/>
        </w:rPr>
        <w:t>SIGNED BY:</w:t>
      </w:r>
    </w:p>
    <w:p w14:paraId="78225D54" w14:textId="70F05B8C" w:rsidR="00D21DAF" w:rsidRDefault="00AC08C4">
      <w:pPr>
        <w:spacing w:before="85" w:line="276" w:lineRule="exact"/>
        <w:ind w:left="144"/>
        <w:textAlignment w:val="baseline"/>
        <w:rPr>
          <w:rFonts w:ascii="Arial" w:eastAsia="Arial" w:hAnsi="Arial"/>
          <w:color w:val="000000"/>
          <w:sz w:val="24"/>
        </w:rPr>
      </w:pPr>
      <w:r>
        <w:rPr>
          <w:rFonts w:ascii="Arial" w:eastAsia="Arial" w:hAnsi="Arial"/>
          <w:color w:val="000000"/>
          <w:sz w:val="24"/>
        </w:rPr>
        <w:t xml:space="preserve">For and on behalf of the </w:t>
      </w:r>
      <w:r>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6C1DE563" w14:textId="77777777" w:rsidR="00356737" w:rsidRDefault="00356737">
      <w:pPr>
        <w:spacing w:before="123" w:line="276" w:lineRule="exact"/>
        <w:jc w:val="center"/>
        <w:textAlignment w:val="baseline"/>
        <w:rPr>
          <w:rFonts w:ascii="Arial" w:eastAsia="Arial" w:hAnsi="Arial"/>
          <w:b/>
          <w:color w:val="000000"/>
          <w:spacing w:val="-1"/>
          <w:sz w:val="24"/>
        </w:rPr>
      </w:pPr>
    </w:p>
    <w:p w14:paraId="50F20EE8" w14:textId="33C6C91B"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sectPr w:rsidR="00D21DAF">
      <w:headerReference w:type="default" r:id="rId25"/>
      <w:pgSz w:w="11904" w:h="16843"/>
      <w:pgMar w:top="960" w:right="1552" w:bottom="527" w:left="157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BD322" w14:textId="77777777" w:rsidR="00EE6BCB" w:rsidRDefault="00EE6BCB" w:rsidP="00406F4C">
      <w:r>
        <w:separator/>
      </w:r>
    </w:p>
  </w:endnote>
  <w:endnote w:type="continuationSeparator" w:id="0">
    <w:p w14:paraId="0A71B93F" w14:textId="77777777" w:rsidR="00EE6BCB" w:rsidRDefault="00EE6BCB"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B86D1" w14:textId="55995928" w:rsidR="00BC46AB" w:rsidRPr="00BC46AB" w:rsidRDefault="00BC46AB" w:rsidP="00BC46AB">
    <w:pPr>
      <w:pStyle w:val="Footer"/>
      <w:jc w:val="right"/>
      <w:rPr>
        <w:rFonts w:ascii="Arial" w:hAnsi="Arial" w:cs="Arial"/>
        <w:sz w:val="20"/>
        <w:szCs w:val="20"/>
      </w:rPr>
    </w:pPr>
    <w:r w:rsidRPr="00BC46AB">
      <w:rPr>
        <w:rFonts w:ascii="Arial" w:hAnsi="Arial" w:cs="Arial"/>
        <w:sz w:val="20"/>
        <w:szCs w:val="20"/>
      </w:rPr>
      <w:t>V1.1</w:t>
    </w:r>
    <w:ins w:id="2" w:author="Tammy Meek [NESO]" w:date="2025-09-04T11:09:00Z" w16du:dateUtc="2025-09-04T10:09:00Z">
      <w:r w:rsidR="00CC45F6">
        <w:rPr>
          <w:rFonts w:ascii="Arial" w:hAnsi="Arial" w:cs="Arial"/>
          <w:sz w:val="20"/>
          <w:szCs w:val="20"/>
        </w:rPr>
        <w:t>[ ]</w:t>
      </w:r>
    </w:ins>
    <w:del w:id="3" w:author="Tammy Meek [NESO]" w:date="2025-09-04T11:09:00Z" w16du:dateUtc="2025-09-04T10:09:00Z">
      <w:r w:rsidRPr="00BC46AB" w:rsidDel="00CC45F6">
        <w:rPr>
          <w:rFonts w:ascii="Arial" w:hAnsi="Arial" w:cs="Arial"/>
          <w:sz w:val="20"/>
          <w:szCs w:val="20"/>
        </w:rPr>
        <w:delText>3</w:delText>
      </w:r>
    </w:del>
    <w:r w:rsidRPr="00BC46AB">
      <w:rPr>
        <w:rFonts w:ascii="Arial" w:hAnsi="Arial" w:cs="Arial"/>
        <w:sz w:val="20"/>
        <w:szCs w:val="20"/>
      </w:rPr>
      <w:t xml:space="preserve"> </w:t>
    </w:r>
    <w:del w:id="4" w:author="Tammy Meek [NESO]" w:date="2025-09-04T11:09:00Z" w16du:dateUtc="2025-09-04T10:09:00Z">
      <w:r w:rsidRPr="00BC46AB" w:rsidDel="00CC45F6">
        <w:rPr>
          <w:rFonts w:ascii="Arial" w:hAnsi="Arial" w:cs="Arial"/>
          <w:sz w:val="20"/>
          <w:szCs w:val="20"/>
        </w:rPr>
        <w:delText>10 June</w:delText>
      </w:r>
    </w:del>
    <w:r w:rsidRPr="00BC46AB">
      <w:rPr>
        <w:rFonts w:ascii="Arial" w:hAnsi="Arial" w:cs="Arial"/>
        <w:sz w:val="20"/>
        <w:szCs w:val="2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B32DF" w14:textId="77777777" w:rsidR="00EE6BCB" w:rsidRDefault="00EE6BCB" w:rsidP="00406F4C">
      <w:r>
        <w:separator/>
      </w:r>
    </w:p>
  </w:footnote>
  <w:footnote w:type="continuationSeparator" w:id="0">
    <w:p w14:paraId="6C66603E" w14:textId="77777777" w:rsidR="00EE6BCB" w:rsidRDefault="00EE6BCB" w:rsidP="00406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0F05663" w14:paraId="75FA64BA" w14:textId="77777777" w:rsidTr="00C76B85">
      <w:trPr>
        <w:trHeight w:val="300"/>
      </w:trPr>
      <w:tc>
        <w:tcPr>
          <w:tcW w:w="2880" w:type="dxa"/>
        </w:tcPr>
        <w:p w14:paraId="7DB0437B" w14:textId="5ED9C6AD" w:rsidR="50F05663" w:rsidRDefault="50F05663" w:rsidP="00C76B85">
          <w:pPr>
            <w:pStyle w:val="Header"/>
            <w:ind w:left="-115"/>
          </w:pPr>
        </w:p>
      </w:tc>
      <w:tc>
        <w:tcPr>
          <w:tcW w:w="2880" w:type="dxa"/>
        </w:tcPr>
        <w:p w14:paraId="7F5CEFF4" w14:textId="6579FD83" w:rsidR="50F05663" w:rsidRDefault="50F05663" w:rsidP="00C76B85">
          <w:pPr>
            <w:pStyle w:val="Header"/>
            <w:jc w:val="center"/>
          </w:pPr>
        </w:p>
      </w:tc>
      <w:tc>
        <w:tcPr>
          <w:tcW w:w="2880" w:type="dxa"/>
        </w:tcPr>
        <w:p w14:paraId="33844B95" w14:textId="7106D0BC" w:rsidR="50F05663" w:rsidRDefault="50F05663" w:rsidP="00C76B85">
          <w:pPr>
            <w:pStyle w:val="Header"/>
            <w:ind w:right="-115"/>
            <w:jc w:val="right"/>
          </w:pPr>
        </w:p>
      </w:tc>
    </w:tr>
  </w:tbl>
  <w:p w14:paraId="7950F8C5" w14:textId="0582BB2D" w:rsidR="50F05663" w:rsidRDefault="50F05663" w:rsidP="00C76B8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0"/>
      <w:gridCol w:w="2560"/>
      <w:gridCol w:w="2560"/>
    </w:tblGrid>
    <w:tr w:rsidR="50F05663" w14:paraId="5D68FB09" w14:textId="77777777" w:rsidTr="00C76B85">
      <w:trPr>
        <w:trHeight w:val="300"/>
      </w:trPr>
      <w:tc>
        <w:tcPr>
          <w:tcW w:w="2560" w:type="dxa"/>
        </w:tcPr>
        <w:p w14:paraId="1050F236" w14:textId="7F09E464" w:rsidR="50F05663" w:rsidRDefault="50F05663" w:rsidP="00C76B85">
          <w:pPr>
            <w:pStyle w:val="Header"/>
            <w:ind w:left="-115"/>
          </w:pPr>
        </w:p>
      </w:tc>
      <w:tc>
        <w:tcPr>
          <w:tcW w:w="2560" w:type="dxa"/>
        </w:tcPr>
        <w:p w14:paraId="710CBB4E" w14:textId="52DDFC15" w:rsidR="50F05663" w:rsidRDefault="50F05663" w:rsidP="00C76B85">
          <w:pPr>
            <w:pStyle w:val="Header"/>
            <w:jc w:val="center"/>
          </w:pPr>
        </w:p>
      </w:tc>
      <w:tc>
        <w:tcPr>
          <w:tcW w:w="2560" w:type="dxa"/>
        </w:tcPr>
        <w:p w14:paraId="0B091C5A" w14:textId="621E0338" w:rsidR="50F05663" w:rsidRDefault="50F05663" w:rsidP="00C76B85">
          <w:pPr>
            <w:pStyle w:val="Header"/>
            <w:ind w:right="-115"/>
            <w:jc w:val="right"/>
          </w:pPr>
        </w:p>
      </w:tc>
    </w:tr>
  </w:tbl>
  <w:p w14:paraId="35C20C96" w14:textId="56689561" w:rsidR="50F05663" w:rsidRDefault="50F05663" w:rsidP="00C76B8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0"/>
      <w:gridCol w:w="2560"/>
      <w:gridCol w:w="2560"/>
    </w:tblGrid>
    <w:tr w:rsidR="50F05663" w14:paraId="13AC6E10" w14:textId="77777777" w:rsidTr="00C76B85">
      <w:trPr>
        <w:trHeight w:val="300"/>
      </w:trPr>
      <w:tc>
        <w:tcPr>
          <w:tcW w:w="2560" w:type="dxa"/>
        </w:tcPr>
        <w:p w14:paraId="08475FB4" w14:textId="2DB46D6D" w:rsidR="50F05663" w:rsidRDefault="50F05663" w:rsidP="00C76B85">
          <w:pPr>
            <w:pStyle w:val="Header"/>
            <w:ind w:left="-115"/>
          </w:pPr>
        </w:p>
      </w:tc>
      <w:tc>
        <w:tcPr>
          <w:tcW w:w="2560" w:type="dxa"/>
        </w:tcPr>
        <w:p w14:paraId="50EB6FA3" w14:textId="1E13B8C5" w:rsidR="50F05663" w:rsidRDefault="50F05663" w:rsidP="00C76B85">
          <w:pPr>
            <w:pStyle w:val="Header"/>
            <w:jc w:val="center"/>
          </w:pPr>
        </w:p>
      </w:tc>
      <w:tc>
        <w:tcPr>
          <w:tcW w:w="2560" w:type="dxa"/>
        </w:tcPr>
        <w:p w14:paraId="39DBEDE3" w14:textId="2377B598" w:rsidR="50F05663" w:rsidRDefault="50F05663" w:rsidP="00C76B85">
          <w:pPr>
            <w:pStyle w:val="Header"/>
            <w:ind w:right="-115"/>
            <w:jc w:val="right"/>
          </w:pPr>
        </w:p>
      </w:tc>
    </w:tr>
  </w:tbl>
  <w:p w14:paraId="23EB710F" w14:textId="20064B0A" w:rsidR="50F05663" w:rsidRDefault="50F05663" w:rsidP="00C76B8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7C19EAEF" w14:textId="77777777" w:rsidTr="00C76B85">
      <w:trPr>
        <w:trHeight w:val="300"/>
      </w:trPr>
      <w:tc>
        <w:tcPr>
          <w:tcW w:w="2925" w:type="dxa"/>
        </w:tcPr>
        <w:p w14:paraId="5185270D" w14:textId="6F031385" w:rsidR="50F05663" w:rsidRDefault="50F05663" w:rsidP="00C76B85">
          <w:pPr>
            <w:pStyle w:val="Header"/>
            <w:ind w:left="-115"/>
          </w:pPr>
        </w:p>
      </w:tc>
      <w:tc>
        <w:tcPr>
          <w:tcW w:w="2925" w:type="dxa"/>
        </w:tcPr>
        <w:p w14:paraId="4B1C843C" w14:textId="7ADB1B17" w:rsidR="50F05663" w:rsidRDefault="50F05663" w:rsidP="00C76B85">
          <w:pPr>
            <w:pStyle w:val="Header"/>
            <w:jc w:val="center"/>
          </w:pPr>
        </w:p>
      </w:tc>
      <w:tc>
        <w:tcPr>
          <w:tcW w:w="2925" w:type="dxa"/>
        </w:tcPr>
        <w:p w14:paraId="06E78920" w14:textId="69DBD439" w:rsidR="50F05663" w:rsidRDefault="50F05663" w:rsidP="00C76B85">
          <w:pPr>
            <w:pStyle w:val="Header"/>
            <w:ind w:right="-115"/>
            <w:jc w:val="right"/>
          </w:pPr>
        </w:p>
      </w:tc>
    </w:tr>
  </w:tbl>
  <w:p w14:paraId="052FC4A0" w14:textId="5507D6E7" w:rsidR="50F05663" w:rsidRDefault="50F05663" w:rsidP="00C76B8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376E3156" w14:textId="77777777" w:rsidTr="00C76B85">
      <w:trPr>
        <w:trHeight w:val="300"/>
      </w:trPr>
      <w:tc>
        <w:tcPr>
          <w:tcW w:w="2925" w:type="dxa"/>
        </w:tcPr>
        <w:p w14:paraId="6FDF1520" w14:textId="3F42B5D0" w:rsidR="50F05663" w:rsidRDefault="50F05663" w:rsidP="00C76B85">
          <w:pPr>
            <w:pStyle w:val="Header"/>
            <w:ind w:left="-115"/>
          </w:pPr>
        </w:p>
      </w:tc>
      <w:tc>
        <w:tcPr>
          <w:tcW w:w="2925" w:type="dxa"/>
        </w:tcPr>
        <w:p w14:paraId="2831237C" w14:textId="14B17E2C" w:rsidR="50F05663" w:rsidRDefault="50F05663" w:rsidP="00C76B85">
          <w:pPr>
            <w:pStyle w:val="Header"/>
            <w:jc w:val="center"/>
          </w:pPr>
        </w:p>
      </w:tc>
      <w:tc>
        <w:tcPr>
          <w:tcW w:w="2925" w:type="dxa"/>
        </w:tcPr>
        <w:p w14:paraId="3C1D8F1F" w14:textId="393B5F44" w:rsidR="50F05663" w:rsidRDefault="50F05663" w:rsidP="00C76B85">
          <w:pPr>
            <w:pStyle w:val="Header"/>
            <w:ind w:right="-115"/>
            <w:jc w:val="right"/>
          </w:pPr>
        </w:p>
      </w:tc>
    </w:tr>
  </w:tbl>
  <w:p w14:paraId="7B7E5314" w14:textId="695CB8B4" w:rsidR="50F05663" w:rsidRDefault="50F05663" w:rsidP="00C76B8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141D6448" w14:textId="77777777" w:rsidTr="00C76B85">
      <w:trPr>
        <w:trHeight w:val="300"/>
      </w:trPr>
      <w:tc>
        <w:tcPr>
          <w:tcW w:w="2925" w:type="dxa"/>
        </w:tcPr>
        <w:p w14:paraId="2153D8D8" w14:textId="2C76EC33" w:rsidR="50F05663" w:rsidRDefault="50F05663" w:rsidP="00C76B85">
          <w:pPr>
            <w:pStyle w:val="Header"/>
            <w:ind w:left="-115"/>
          </w:pPr>
        </w:p>
      </w:tc>
      <w:tc>
        <w:tcPr>
          <w:tcW w:w="2925" w:type="dxa"/>
        </w:tcPr>
        <w:p w14:paraId="52275349" w14:textId="654E32DB" w:rsidR="50F05663" w:rsidRDefault="50F05663" w:rsidP="00C76B85">
          <w:pPr>
            <w:pStyle w:val="Header"/>
            <w:jc w:val="center"/>
          </w:pPr>
        </w:p>
      </w:tc>
      <w:tc>
        <w:tcPr>
          <w:tcW w:w="2925" w:type="dxa"/>
        </w:tcPr>
        <w:p w14:paraId="77F80F0B" w14:textId="6F063920" w:rsidR="50F05663" w:rsidRDefault="50F05663" w:rsidP="00C76B85">
          <w:pPr>
            <w:pStyle w:val="Header"/>
            <w:ind w:right="-115"/>
            <w:jc w:val="right"/>
          </w:pPr>
        </w:p>
      </w:tc>
    </w:tr>
  </w:tbl>
  <w:p w14:paraId="39F9345B" w14:textId="30115AE5" w:rsidR="50F05663" w:rsidRDefault="50F05663" w:rsidP="00C76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200"/>
      <w:gridCol w:w="1200"/>
      <w:gridCol w:w="1200"/>
    </w:tblGrid>
    <w:tr w:rsidR="50F05663" w14:paraId="56546350" w14:textId="77777777" w:rsidTr="00C76B85">
      <w:trPr>
        <w:trHeight w:val="300"/>
      </w:trPr>
      <w:tc>
        <w:tcPr>
          <w:tcW w:w="1200" w:type="dxa"/>
        </w:tcPr>
        <w:p w14:paraId="3FB78E25" w14:textId="7786B63C" w:rsidR="50F05663" w:rsidRDefault="50F05663" w:rsidP="00C76B85">
          <w:pPr>
            <w:pStyle w:val="Header"/>
            <w:ind w:left="-115"/>
          </w:pPr>
        </w:p>
      </w:tc>
      <w:tc>
        <w:tcPr>
          <w:tcW w:w="1200" w:type="dxa"/>
        </w:tcPr>
        <w:p w14:paraId="213B848D" w14:textId="54BD38CB" w:rsidR="50F05663" w:rsidRDefault="50F05663" w:rsidP="00C76B85">
          <w:pPr>
            <w:pStyle w:val="Header"/>
            <w:jc w:val="center"/>
          </w:pPr>
        </w:p>
      </w:tc>
      <w:tc>
        <w:tcPr>
          <w:tcW w:w="1200" w:type="dxa"/>
        </w:tcPr>
        <w:p w14:paraId="0C617C72" w14:textId="5E06A264" w:rsidR="50F05663" w:rsidRDefault="50F05663" w:rsidP="00C76B85">
          <w:pPr>
            <w:pStyle w:val="Header"/>
            <w:ind w:right="-115"/>
            <w:jc w:val="right"/>
          </w:pPr>
        </w:p>
      </w:tc>
    </w:tr>
  </w:tbl>
  <w:p w14:paraId="380A8F8D" w14:textId="5768029F" w:rsidR="50F05663" w:rsidRDefault="50F05663" w:rsidP="00C76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670"/>
      <w:gridCol w:w="670"/>
      <w:gridCol w:w="670"/>
    </w:tblGrid>
    <w:tr w:rsidR="50F05663" w14:paraId="6F9B1427" w14:textId="77777777" w:rsidTr="00C76B85">
      <w:trPr>
        <w:trHeight w:val="300"/>
      </w:trPr>
      <w:tc>
        <w:tcPr>
          <w:tcW w:w="670" w:type="dxa"/>
        </w:tcPr>
        <w:p w14:paraId="7FA8F076" w14:textId="0FE00940" w:rsidR="50F05663" w:rsidRDefault="50F05663" w:rsidP="00C76B85">
          <w:pPr>
            <w:pStyle w:val="Header"/>
            <w:ind w:left="-115"/>
          </w:pPr>
        </w:p>
      </w:tc>
      <w:tc>
        <w:tcPr>
          <w:tcW w:w="670" w:type="dxa"/>
        </w:tcPr>
        <w:p w14:paraId="5DE8C47C" w14:textId="25BACC29" w:rsidR="50F05663" w:rsidRDefault="50F05663" w:rsidP="00C76B85">
          <w:pPr>
            <w:pStyle w:val="Header"/>
            <w:jc w:val="center"/>
          </w:pPr>
        </w:p>
      </w:tc>
      <w:tc>
        <w:tcPr>
          <w:tcW w:w="670" w:type="dxa"/>
        </w:tcPr>
        <w:p w14:paraId="0E9AE779" w14:textId="03631536" w:rsidR="50F05663" w:rsidRDefault="50F05663" w:rsidP="00C76B85">
          <w:pPr>
            <w:pStyle w:val="Header"/>
            <w:ind w:right="-115"/>
            <w:jc w:val="right"/>
          </w:pPr>
        </w:p>
      </w:tc>
    </w:tr>
  </w:tbl>
  <w:p w14:paraId="36D6A189" w14:textId="24EBA5C8" w:rsidR="50F05663" w:rsidRDefault="50F05663" w:rsidP="00C76B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0F05663" w14:paraId="55636435" w14:textId="77777777" w:rsidTr="00C76B85">
      <w:trPr>
        <w:trHeight w:val="300"/>
      </w:trPr>
      <w:tc>
        <w:tcPr>
          <w:tcW w:w="2880" w:type="dxa"/>
        </w:tcPr>
        <w:p w14:paraId="6BD6E5AB" w14:textId="10B0CD5C" w:rsidR="50F05663" w:rsidRDefault="50F05663" w:rsidP="00C76B85">
          <w:pPr>
            <w:pStyle w:val="Header"/>
            <w:ind w:left="-115"/>
          </w:pPr>
        </w:p>
      </w:tc>
      <w:tc>
        <w:tcPr>
          <w:tcW w:w="2880" w:type="dxa"/>
        </w:tcPr>
        <w:p w14:paraId="28B40DB7" w14:textId="68290247" w:rsidR="50F05663" w:rsidRDefault="50F05663" w:rsidP="00C76B85">
          <w:pPr>
            <w:pStyle w:val="Header"/>
            <w:jc w:val="center"/>
          </w:pPr>
        </w:p>
      </w:tc>
      <w:tc>
        <w:tcPr>
          <w:tcW w:w="2880" w:type="dxa"/>
        </w:tcPr>
        <w:p w14:paraId="736D7B3A" w14:textId="42E31F6F" w:rsidR="50F05663" w:rsidRDefault="50F05663" w:rsidP="00C76B85">
          <w:pPr>
            <w:pStyle w:val="Header"/>
            <w:ind w:right="-115"/>
            <w:jc w:val="right"/>
          </w:pPr>
        </w:p>
      </w:tc>
    </w:tr>
  </w:tbl>
  <w:p w14:paraId="700C877A" w14:textId="15C4F6D5" w:rsidR="50F05663" w:rsidRDefault="50F05663" w:rsidP="00C76B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0F05663" w14:paraId="21A2C423" w14:textId="77777777" w:rsidTr="00C76B85">
      <w:trPr>
        <w:trHeight w:val="300"/>
      </w:trPr>
      <w:tc>
        <w:tcPr>
          <w:tcW w:w="2880" w:type="dxa"/>
        </w:tcPr>
        <w:p w14:paraId="5BBB37BE" w14:textId="302A3295" w:rsidR="50F05663" w:rsidRDefault="50F05663" w:rsidP="00C76B85">
          <w:pPr>
            <w:pStyle w:val="Header"/>
            <w:ind w:left="-115"/>
          </w:pPr>
        </w:p>
      </w:tc>
      <w:tc>
        <w:tcPr>
          <w:tcW w:w="2880" w:type="dxa"/>
        </w:tcPr>
        <w:p w14:paraId="748F6605" w14:textId="5A6E31D2" w:rsidR="50F05663" w:rsidRDefault="50F05663" w:rsidP="00C76B85">
          <w:pPr>
            <w:pStyle w:val="Header"/>
            <w:jc w:val="center"/>
          </w:pPr>
        </w:p>
      </w:tc>
      <w:tc>
        <w:tcPr>
          <w:tcW w:w="2880" w:type="dxa"/>
        </w:tcPr>
        <w:p w14:paraId="542DE77F" w14:textId="56F41267" w:rsidR="50F05663" w:rsidRDefault="50F05663" w:rsidP="00C76B85">
          <w:pPr>
            <w:pStyle w:val="Header"/>
            <w:ind w:right="-115"/>
            <w:jc w:val="right"/>
          </w:pPr>
        </w:p>
      </w:tc>
    </w:tr>
  </w:tbl>
  <w:p w14:paraId="782675E6" w14:textId="6048B28C" w:rsidR="50F05663" w:rsidRDefault="50F05663" w:rsidP="00C76B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0"/>
      <w:gridCol w:w="2560"/>
      <w:gridCol w:w="2560"/>
    </w:tblGrid>
    <w:tr w:rsidR="50F05663" w14:paraId="5577CF25" w14:textId="77777777" w:rsidTr="00C76B85">
      <w:trPr>
        <w:trHeight w:val="300"/>
      </w:trPr>
      <w:tc>
        <w:tcPr>
          <w:tcW w:w="2560" w:type="dxa"/>
        </w:tcPr>
        <w:p w14:paraId="12DCD91C" w14:textId="18B884BE" w:rsidR="50F05663" w:rsidRDefault="50F05663" w:rsidP="00C76B85">
          <w:pPr>
            <w:pStyle w:val="Header"/>
            <w:ind w:left="-115"/>
          </w:pPr>
        </w:p>
      </w:tc>
      <w:tc>
        <w:tcPr>
          <w:tcW w:w="2560" w:type="dxa"/>
        </w:tcPr>
        <w:p w14:paraId="579AE119" w14:textId="146F4701" w:rsidR="50F05663" w:rsidRDefault="50F05663" w:rsidP="00C76B85">
          <w:pPr>
            <w:pStyle w:val="Header"/>
            <w:jc w:val="center"/>
          </w:pPr>
        </w:p>
      </w:tc>
      <w:tc>
        <w:tcPr>
          <w:tcW w:w="2560" w:type="dxa"/>
        </w:tcPr>
        <w:p w14:paraId="0A99C00C" w14:textId="4E8A34BF" w:rsidR="50F05663" w:rsidRDefault="50F05663" w:rsidP="00C76B85">
          <w:pPr>
            <w:pStyle w:val="Header"/>
            <w:ind w:right="-115"/>
            <w:jc w:val="right"/>
          </w:pPr>
        </w:p>
      </w:tc>
    </w:tr>
  </w:tbl>
  <w:p w14:paraId="23D4824C" w14:textId="21F0F296" w:rsidR="50F05663" w:rsidRDefault="50F05663" w:rsidP="00C76B8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4414F8EB" w14:textId="77777777" w:rsidTr="00C76B85">
      <w:trPr>
        <w:trHeight w:val="300"/>
      </w:trPr>
      <w:tc>
        <w:tcPr>
          <w:tcW w:w="2925" w:type="dxa"/>
        </w:tcPr>
        <w:p w14:paraId="50E69A09" w14:textId="2A1A027E" w:rsidR="50F05663" w:rsidRDefault="50F05663" w:rsidP="00C76B85">
          <w:pPr>
            <w:pStyle w:val="Header"/>
            <w:ind w:left="-115"/>
          </w:pPr>
        </w:p>
      </w:tc>
      <w:tc>
        <w:tcPr>
          <w:tcW w:w="2925" w:type="dxa"/>
        </w:tcPr>
        <w:p w14:paraId="6DB95122" w14:textId="26595C3B" w:rsidR="50F05663" w:rsidRDefault="50F05663" w:rsidP="00C76B85">
          <w:pPr>
            <w:pStyle w:val="Header"/>
            <w:jc w:val="center"/>
          </w:pPr>
        </w:p>
      </w:tc>
      <w:tc>
        <w:tcPr>
          <w:tcW w:w="2925" w:type="dxa"/>
        </w:tcPr>
        <w:p w14:paraId="63233BA2" w14:textId="16B9FAC4" w:rsidR="50F05663" w:rsidRDefault="50F05663" w:rsidP="00C76B85">
          <w:pPr>
            <w:pStyle w:val="Header"/>
            <w:ind w:right="-115"/>
            <w:jc w:val="right"/>
          </w:pPr>
        </w:p>
      </w:tc>
    </w:tr>
  </w:tbl>
  <w:p w14:paraId="5419C182" w14:textId="02757CAC" w:rsidR="50F05663" w:rsidRDefault="50F05663" w:rsidP="00C76B8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68AAB00D" w14:textId="77777777" w:rsidTr="00C76B85">
      <w:trPr>
        <w:trHeight w:val="300"/>
      </w:trPr>
      <w:tc>
        <w:tcPr>
          <w:tcW w:w="2925" w:type="dxa"/>
        </w:tcPr>
        <w:p w14:paraId="121FF42E" w14:textId="2EB4E5A8" w:rsidR="50F05663" w:rsidRDefault="50F05663" w:rsidP="00C76B85">
          <w:pPr>
            <w:pStyle w:val="Header"/>
            <w:ind w:left="-115"/>
          </w:pPr>
        </w:p>
      </w:tc>
      <w:tc>
        <w:tcPr>
          <w:tcW w:w="2925" w:type="dxa"/>
        </w:tcPr>
        <w:p w14:paraId="03175E52" w14:textId="5848FEBD" w:rsidR="50F05663" w:rsidRDefault="50F05663" w:rsidP="00C76B85">
          <w:pPr>
            <w:pStyle w:val="Header"/>
            <w:jc w:val="center"/>
          </w:pPr>
        </w:p>
      </w:tc>
      <w:tc>
        <w:tcPr>
          <w:tcW w:w="2925" w:type="dxa"/>
        </w:tcPr>
        <w:p w14:paraId="3CC8EA34" w14:textId="3F5F5AFE" w:rsidR="50F05663" w:rsidRDefault="50F05663" w:rsidP="00C76B85">
          <w:pPr>
            <w:pStyle w:val="Header"/>
            <w:ind w:right="-115"/>
            <w:jc w:val="right"/>
          </w:pPr>
        </w:p>
      </w:tc>
    </w:tr>
  </w:tbl>
  <w:p w14:paraId="5DFF680F" w14:textId="39F3AB04" w:rsidR="50F05663" w:rsidRDefault="50F05663" w:rsidP="00C76B8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02ABDB2D" w14:textId="77777777" w:rsidTr="00C76B85">
      <w:trPr>
        <w:trHeight w:val="300"/>
      </w:trPr>
      <w:tc>
        <w:tcPr>
          <w:tcW w:w="2925" w:type="dxa"/>
        </w:tcPr>
        <w:p w14:paraId="0A0D654C" w14:textId="74CA08F8" w:rsidR="50F05663" w:rsidRDefault="50F05663" w:rsidP="00C76B85">
          <w:pPr>
            <w:pStyle w:val="Header"/>
            <w:ind w:left="-115"/>
          </w:pPr>
        </w:p>
      </w:tc>
      <w:tc>
        <w:tcPr>
          <w:tcW w:w="2925" w:type="dxa"/>
        </w:tcPr>
        <w:p w14:paraId="73E4268C" w14:textId="718CA787" w:rsidR="50F05663" w:rsidRDefault="50F05663" w:rsidP="00C76B85">
          <w:pPr>
            <w:pStyle w:val="Header"/>
            <w:jc w:val="center"/>
          </w:pPr>
        </w:p>
      </w:tc>
      <w:tc>
        <w:tcPr>
          <w:tcW w:w="2925" w:type="dxa"/>
        </w:tcPr>
        <w:p w14:paraId="597124C9" w14:textId="354F7341" w:rsidR="50F05663" w:rsidRDefault="50F05663" w:rsidP="00C76B85">
          <w:pPr>
            <w:pStyle w:val="Header"/>
            <w:ind w:right="-115"/>
            <w:jc w:val="right"/>
          </w:pPr>
        </w:p>
      </w:tc>
    </w:tr>
  </w:tbl>
  <w:p w14:paraId="2F65A95B" w14:textId="0E12072E" w:rsidR="50F05663" w:rsidRDefault="50F05663" w:rsidP="00C76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0246852E"/>
    <w:lvl w:ilvl="0">
      <w:start w:val="7"/>
      <w:numFmt w:val="decimal"/>
      <w:lvlText w:val="%1."/>
      <w:lvlJc w:val="left"/>
      <w:pPr>
        <w:tabs>
          <w:tab w:val="left" w:pos="864"/>
        </w:tabs>
        <w:ind w:left="720"/>
      </w:pPr>
      <w:rPr>
        <w:rFonts w:ascii="Arial" w:eastAsia="Arial" w:hAnsi="Arial"/>
        <w:b w:val="0"/>
        <w:bCs/>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8D34A14A"/>
    <w:lvl w:ilvl="0">
      <w:start w:val="1"/>
      <w:numFmt w:val="decimal"/>
      <w:lvlText w:val="%1."/>
      <w:lvlJc w:val="left"/>
      <w:pPr>
        <w:tabs>
          <w:tab w:val="left" w:pos="792"/>
        </w:tabs>
        <w:ind w:left="720"/>
      </w:pPr>
      <w:rPr>
        <w:rFonts w:ascii="Arial" w:eastAsia="Arial" w:hAnsi="Arial"/>
        <w:b w:val="0"/>
        <w:bCs/>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E5EE6562"/>
    <w:lvl w:ilvl="0" w:tplc="BD56FC46">
      <w:start w:val="1"/>
      <w:numFmt w:val="lowerLetter"/>
      <w:lvlText w:val="(%1)"/>
      <w:lvlJc w:val="left"/>
      <w:pPr>
        <w:ind w:left="1296" w:hanging="360"/>
      </w:pPr>
      <w:rPr>
        <w:rFonts w:hint="default"/>
        <w:color w:val="auto"/>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0854FE7C"/>
    <w:lvl w:ilvl="0">
      <w:start w:val="14"/>
      <w:numFmt w:val="decimal"/>
      <w:lvlText w:val="%1."/>
      <w:lvlJc w:val="left"/>
      <w:pPr>
        <w:tabs>
          <w:tab w:val="left" w:pos="864"/>
        </w:tabs>
        <w:ind w:left="720"/>
      </w:pPr>
      <w:rPr>
        <w:rFonts w:ascii="Arial" w:eastAsia="Arial" w:hAnsi="Arial"/>
        <w:b w:val="0"/>
        <w:bCs/>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032692">
    <w:abstractNumId w:val="4"/>
  </w:num>
  <w:num w:numId="2" w16cid:durableId="1619529558">
    <w:abstractNumId w:val="2"/>
  </w:num>
  <w:num w:numId="3" w16cid:durableId="1805155774">
    <w:abstractNumId w:val="0"/>
  </w:num>
  <w:num w:numId="4" w16cid:durableId="1026062093">
    <w:abstractNumId w:val="12"/>
  </w:num>
  <w:num w:numId="5" w16cid:durableId="1541549289">
    <w:abstractNumId w:val="7"/>
  </w:num>
  <w:num w:numId="6" w16cid:durableId="1129476005">
    <w:abstractNumId w:val="9"/>
  </w:num>
  <w:num w:numId="7" w16cid:durableId="1764956848">
    <w:abstractNumId w:val="13"/>
  </w:num>
  <w:num w:numId="8" w16cid:durableId="872502919">
    <w:abstractNumId w:val="15"/>
  </w:num>
  <w:num w:numId="9" w16cid:durableId="1635789760">
    <w:abstractNumId w:val="14"/>
  </w:num>
  <w:num w:numId="10" w16cid:durableId="533343964">
    <w:abstractNumId w:val="5"/>
  </w:num>
  <w:num w:numId="11" w16cid:durableId="881867964">
    <w:abstractNumId w:val="11"/>
  </w:num>
  <w:num w:numId="12" w16cid:durableId="1541478052">
    <w:abstractNumId w:val="6"/>
  </w:num>
  <w:num w:numId="13" w16cid:durableId="628777882">
    <w:abstractNumId w:val="10"/>
  </w:num>
  <w:num w:numId="14" w16cid:durableId="234752502">
    <w:abstractNumId w:val="1"/>
  </w:num>
  <w:num w:numId="15" w16cid:durableId="1645239808">
    <w:abstractNumId w:val="8"/>
  </w:num>
  <w:num w:numId="16" w16cid:durableId="73474220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ocumentProtection w:edit="comments" w:enforcement="1" w:cryptProviderType="rsaAES" w:cryptAlgorithmClass="hash" w:cryptAlgorithmType="typeAny" w:cryptAlgorithmSid="14" w:cryptSpinCount="100000" w:hash="asUj3fOhTW1mBcpMxPoPpOE+JhPkkdCzUKrOALlZ8a8M9J9/agv0xRTiBhzjoeRmo7mvEagxkSquX+PbymDhuA==" w:salt="7RlwfStlHVGCu6ukQXEF1w=="/>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025812"/>
    <w:rsid w:val="0004214A"/>
    <w:rsid w:val="00047BC6"/>
    <w:rsid w:val="00094871"/>
    <w:rsid w:val="000C4D5B"/>
    <w:rsid w:val="00102458"/>
    <w:rsid w:val="00104DB3"/>
    <w:rsid w:val="0010665C"/>
    <w:rsid w:val="00146F17"/>
    <w:rsid w:val="00151BDE"/>
    <w:rsid w:val="00171D68"/>
    <w:rsid w:val="001842A2"/>
    <w:rsid w:val="001C01B0"/>
    <w:rsid w:val="001C1651"/>
    <w:rsid w:val="001F1FE4"/>
    <w:rsid w:val="0020298E"/>
    <w:rsid w:val="0022694F"/>
    <w:rsid w:val="00247686"/>
    <w:rsid w:val="002548DA"/>
    <w:rsid w:val="002715D4"/>
    <w:rsid w:val="002917F2"/>
    <w:rsid w:val="002B0336"/>
    <w:rsid w:val="002B1D1C"/>
    <w:rsid w:val="002C0AAF"/>
    <w:rsid w:val="002E68D0"/>
    <w:rsid w:val="002F08F2"/>
    <w:rsid w:val="0031057A"/>
    <w:rsid w:val="00341FA5"/>
    <w:rsid w:val="00356737"/>
    <w:rsid w:val="003B0FDB"/>
    <w:rsid w:val="00406F4C"/>
    <w:rsid w:val="0042341D"/>
    <w:rsid w:val="00465E67"/>
    <w:rsid w:val="00471319"/>
    <w:rsid w:val="004B3E85"/>
    <w:rsid w:val="004E2EF0"/>
    <w:rsid w:val="004E3110"/>
    <w:rsid w:val="004E3A25"/>
    <w:rsid w:val="00502938"/>
    <w:rsid w:val="00507D55"/>
    <w:rsid w:val="00521C3B"/>
    <w:rsid w:val="00522ED7"/>
    <w:rsid w:val="00537D99"/>
    <w:rsid w:val="00540BCB"/>
    <w:rsid w:val="00580E6B"/>
    <w:rsid w:val="005A7B4A"/>
    <w:rsid w:val="005D1FE3"/>
    <w:rsid w:val="0060793B"/>
    <w:rsid w:val="00614205"/>
    <w:rsid w:val="006232FB"/>
    <w:rsid w:val="006412E8"/>
    <w:rsid w:val="00686C60"/>
    <w:rsid w:val="006B26B1"/>
    <w:rsid w:val="006B7720"/>
    <w:rsid w:val="006E0E03"/>
    <w:rsid w:val="00732348"/>
    <w:rsid w:val="00753164"/>
    <w:rsid w:val="00757888"/>
    <w:rsid w:val="00771814"/>
    <w:rsid w:val="00772FDC"/>
    <w:rsid w:val="007A5E99"/>
    <w:rsid w:val="007B05D6"/>
    <w:rsid w:val="007D643B"/>
    <w:rsid w:val="007F5D1A"/>
    <w:rsid w:val="00801009"/>
    <w:rsid w:val="008055C4"/>
    <w:rsid w:val="0080596D"/>
    <w:rsid w:val="00820C49"/>
    <w:rsid w:val="008272BC"/>
    <w:rsid w:val="00834709"/>
    <w:rsid w:val="00842574"/>
    <w:rsid w:val="00850434"/>
    <w:rsid w:val="00887232"/>
    <w:rsid w:val="00891D24"/>
    <w:rsid w:val="008A62C7"/>
    <w:rsid w:val="008F707B"/>
    <w:rsid w:val="00902D57"/>
    <w:rsid w:val="009077A3"/>
    <w:rsid w:val="009600DE"/>
    <w:rsid w:val="00974739"/>
    <w:rsid w:val="009A245E"/>
    <w:rsid w:val="009A71F7"/>
    <w:rsid w:val="009C7446"/>
    <w:rsid w:val="00A17190"/>
    <w:rsid w:val="00A217E3"/>
    <w:rsid w:val="00A41583"/>
    <w:rsid w:val="00A42EE6"/>
    <w:rsid w:val="00A62AA0"/>
    <w:rsid w:val="00A745FB"/>
    <w:rsid w:val="00AC08C4"/>
    <w:rsid w:val="00AC72AA"/>
    <w:rsid w:val="00AD5C4F"/>
    <w:rsid w:val="00AE3905"/>
    <w:rsid w:val="00B04D16"/>
    <w:rsid w:val="00B05D90"/>
    <w:rsid w:val="00B14469"/>
    <w:rsid w:val="00B43FC7"/>
    <w:rsid w:val="00B711D3"/>
    <w:rsid w:val="00B73EBD"/>
    <w:rsid w:val="00B76310"/>
    <w:rsid w:val="00BA3147"/>
    <w:rsid w:val="00BC0A36"/>
    <w:rsid w:val="00BC46AB"/>
    <w:rsid w:val="00BC4AD7"/>
    <w:rsid w:val="00C246E4"/>
    <w:rsid w:val="00C5562B"/>
    <w:rsid w:val="00C63AA3"/>
    <w:rsid w:val="00C63D10"/>
    <w:rsid w:val="00C6600C"/>
    <w:rsid w:val="00C72F98"/>
    <w:rsid w:val="00C76B85"/>
    <w:rsid w:val="00C828D0"/>
    <w:rsid w:val="00C90CDA"/>
    <w:rsid w:val="00CC2C42"/>
    <w:rsid w:val="00CC45F6"/>
    <w:rsid w:val="00CC7135"/>
    <w:rsid w:val="00CD3F38"/>
    <w:rsid w:val="00CE278D"/>
    <w:rsid w:val="00CE7BD5"/>
    <w:rsid w:val="00CF54A4"/>
    <w:rsid w:val="00D175EE"/>
    <w:rsid w:val="00D21DAF"/>
    <w:rsid w:val="00D472B3"/>
    <w:rsid w:val="00D52C6E"/>
    <w:rsid w:val="00D62513"/>
    <w:rsid w:val="00D86EC2"/>
    <w:rsid w:val="00D92D39"/>
    <w:rsid w:val="00DA15CE"/>
    <w:rsid w:val="00DA248E"/>
    <w:rsid w:val="00DE4503"/>
    <w:rsid w:val="00DF3566"/>
    <w:rsid w:val="00E061E1"/>
    <w:rsid w:val="00E16E76"/>
    <w:rsid w:val="00E2176E"/>
    <w:rsid w:val="00E21DEF"/>
    <w:rsid w:val="00E63029"/>
    <w:rsid w:val="00E7580F"/>
    <w:rsid w:val="00E8269A"/>
    <w:rsid w:val="00E95302"/>
    <w:rsid w:val="00EC3ABA"/>
    <w:rsid w:val="00ED2144"/>
    <w:rsid w:val="00ED413B"/>
    <w:rsid w:val="00EE6BCB"/>
    <w:rsid w:val="00EF3730"/>
    <w:rsid w:val="00F00277"/>
    <w:rsid w:val="00F11516"/>
    <w:rsid w:val="00F23A69"/>
    <w:rsid w:val="00F47EC1"/>
    <w:rsid w:val="00F56610"/>
    <w:rsid w:val="00F64177"/>
    <w:rsid w:val="00F84A7F"/>
    <w:rsid w:val="00F86153"/>
    <w:rsid w:val="00FE2A30"/>
    <w:rsid w:val="00FF5937"/>
    <w:rsid w:val="01BB3238"/>
    <w:rsid w:val="32286C7F"/>
    <w:rsid w:val="50F056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9B3DE"/>
  <w15:docId w15:val="{3EEECAA0-DB61-452E-990E-A5374354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unhideWhenUsed/>
    <w:rsid w:val="00771814"/>
    <w:rPr>
      <w:sz w:val="20"/>
      <w:szCs w:val="20"/>
    </w:rPr>
  </w:style>
  <w:style w:type="character" w:customStyle="1" w:styleId="CommentTextChar">
    <w:name w:val="Comment Text Char"/>
    <w:basedOn w:val="DefaultParagraphFont"/>
    <w:link w:val="CommentText"/>
    <w:uiPriority w:val="99"/>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 w:type="paragraph" w:styleId="Header">
    <w:name w:val="header"/>
    <w:basedOn w:val="Normal"/>
    <w:link w:val="HeaderChar"/>
    <w:uiPriority w:val="99"/>
    <w:unhideWhenUsed/>
    <w:rsid w:val="00EF3730"/>
    <w:pPr>
      <w:tabs>
        <w:tab w:val="center" w:pos="4513"/>
        <w:tab w:val="right" w:pos="9026"/>
      </w:tabs>
    </w:pPr>
  </w:style>
  <w:style w:type="character" w:customStyle="1" w:styleId="HeaderChar">
    <w:name w:val="Header Char"/>
    <w:basedOn w:val="DefaultParagraphFont"/>
    <w:link w:val="Header"/>
    <w:uiPriority w:val="99"/>
    <w:rsid w:val="00EF3730"/>
  </w:style>
  <w:style w:type="paragraph" w:styleId="Footer">
    <w:name w:val="footer"/>
    <w:basedOn w:val="Normal"/>
    <w:link w:val="FooterChar"/>
    <w:uiPriority w:val="99"/>
    <w:unhideWhenUsed/>
    <w:rsid w:val="00EF3730"/>
    <w:pPr>
      <w:tabs>
        <w:tab w:val="center" w:pos="4513"/>
        <w:tab w:val="right" w:pos="9026"/>
      </w:tabs>
    </w:pPr>
  </w:style>
  <w:style w:type="character" w:customStyle="1" w:styleId="FooterChar">
    <w:name w:val="Footer Char"/>
    <w:basedOn w:val="DefaultParagraphFont"/>
    <w:link w:val="Footer"/>
    <w:uiPriority w:val="99"/>
    <w:rsid w:val="00EF3730"/>
  </w:style>
  <w:style w:type="paragraph" w:styleId="Revision">
    <w:name w:val="Revision"/>
    <w:hidden/>
    <w:uiPriority w:val="99"/>
    <w:semiHidden/>
    <w:rsid w:val="0060793B"/>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BC4AD7"/>
    <w:pPr>
      <w:spacing w:after="160" w:line="259" w:lineRule="auto"/>
    </w:pPr>
    <w:rPr>
      <w:rFonts w:asciiTheme="minorHAnsi" w:eastAsiaTheme="minorHAnsi" w:hAnsiTheme="minorHAnsi" w:cstheme="minorBidi"/>
      <w:kern w:val="2"/>
      <w:szCs w:val="20"/>
      <w:lang w:val="en-GB"/>
      <w14:ligatures w14:val="standardContextual"/>
    </w:rPr>
  </w:style>
  <w:style w:type="character" w:customStyle="1" w:styleId="BodyTextChar">
    <w:name w:val="Body Text Char"/>
    <w:basedOn w:val="DefaultParagraphFont"/>
    <w:link w:val="BodyText"/>
    <w:rsid w:val="00BC4AD7"/>
    <w:rPr>
      <w:rFonts w:asciiTheme="minorHAnsi" w:eastAsiaTheme="minorHAnsi" w:hAnsiTheme="minorHAnsi" w:cstheme="minorBidi"/>
      <w:kern w:val="2"/>
      <w:szCs w:val="20"/>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338206">
      <w:bodyDiv w:val="1"/>
      <w:marLeft w:val="0"/>
      <w:marRight w:val="0"/>
      <w:marTop w:val="0"/>
      <w:marBottom w:val="0"/>
      <w:divBdr>
        <w:top w:val="none" w:sz="0" w:space="0" w:color="auto"/>
        <w:left w:val="none" w:sz="0" w:space="0" w:color="auto"/>
        <w:bottom w:val="none" w:sz="0" w:space="0" w:color="auto"/>
        <w:right w:val="none" w:sz="0" w:space="0" w:color="auto"/>
      </w:divBdr>
    </w:div>
    <w:div w:id="117630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2B228-F821-4538-B620-AE9616E5A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BF0C01-124C-4F8C-A0F9-8EFE585D9130}">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D5CFE1E0-759A-4FC0-A099-612213B1D76C}">
  <ds:schemaRefs>
    <ds:schemaRef ds:uri="http://schemas.microsoft.com/sharepoint/v3/contenttype/forms"/>
  </ds:schemaRefs>
</ds:datastoreItem>
</file>

<file path=customXml/itemProps4.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16</Pages>
  <Words>2803</Words>
  <Characters>15980</Characters>
  <Application>Microsoft Office Word</Application>
  <DocSecurity>8</DocSecurity>
  <Lines>133</Lines>
  <Paragraphs>37</Paragraphs>
  <ScaleCrop>false</ScaleCrop>
  <Company>National Grid</Company>
  <LinksUpToDate>false</LinksUpToDate>
  <CharactersWithSpaces>18746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Exhibit D</dc:title>
  <dc:subject/>
  <dc:creator>Walker, Lurrentia</dc:creator>
  <cp:keywords/>
  <cp:lastModifiedBy>Tammy Meek [NESO]</cp:lastModifiedBy>
  <cp:revision>55</cp:revision>
  <cp:lastPrinted>2025-06-05T10:55:00Z</cp:lastPrinted>
  <dcterms:created xsi:type="dcterms:W3CDTF">2024-10-18T00:00:00Z</dcterms:created>
  <dcterms:modified xsi:type="dcterms:W3CDTF">2025-10-23T11:52:00Z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8962700</vt:r8>
  </property>
</Properties>
</file>